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87F34" w14:textId="77777777" w:rsidR="00DE7E54" w:rsidRDefault="004F0A7A" w:rsidP="00FC0F04">
      <w:pPr>
        <w:keepNext/>
        <w:numPr>
          <w:ilvl w:val="0"/>
          <w:numId w:val="49"/>
        </w:numPr>
        <w:pBdr>
          <w:top w:val="nil"/>
          <w:left w:val="nil"/>
          <w:bottom w:val="nil"/>
          <w:right w:val="nil"/>
          <w:between w:val="nil"/>
        </w:pBdr>
        <w:ind w:left="0" w:right="11" w:firstLine="0"/>
        <w:jc w:val="right"/>
        <w:rPr>
          <w:rFonts w:ascii="Cambria" w:eastAsia="Cambria" w:hAnsi="Cambria" w:cs="Cambria"/>
          <w:b/>
          <w:color w:val="000000"/>
          <w:sz w:val="32"/>
          <w:szCs w:val="32"/>
        </w:rPr>
      </w:pPr>
      <w:r>
        <w:rPr>
          <w:color w:val="000000"/>
        </w:rPr>
        <w:t>Część II SWZ</w:t>
      </w:r>
    </w:p>
    <w:p w14:paraId="5A94B91E" w14:textId="6806709E" w:rsidR="00DE7E54" w:rsidRDefault="004F0A7A" w:rsidP="00FC0F04">
      <w:pPr>
        <w:keepNext/>
        <w:numPr>
          <w:ilvl w:val="0"/>
          <w:numId w:val="49"/>
        </w:numPr>
        <w:pBdr>
          <w:top w:val="nil"/>
          <w:left w:val="nil"/>
          <w:bottom w:val="nil"/>
          <w:right w:val="nil"/>
          <w:between w:val="nil"/>
        </w:pBdr>
        <w:ind w:left="0" w:right="11" w:firstLine="0"/>
        <w:jc w:val="center"/>
        <w:rPr>
          <w:rFonts w:ascii="Cambria" w:eastAsia="Cambria" w:hAnsi="Cambria" w:cs="Cambria"/>
          <w:b/>
          <w:color w:val="000000"/>
          <w:sz w:val="32"/>
          <w:szCs w:val="32"/>
        </w:rPr>
      </w:pPr>
      <w:r>
        <w:rPr>
          <w:i/>
          <w:color w:val="000000"/>
        </w:rPr>
        <w:t>WZÓR  UMOWY</w:t>
      </w:r>
      <w:r w:rsidR="008D6F14" w:rsidRPr="008D6F14">
        <w:rPr>
          <w:i/>
          <w:color w:val="FF0000"/>
        </w:rPr>
        <w:t xml:space="preserve"> – zmiana z dnia 16.01.2026 r.</w:t>
      </w:r>
    </w:p>
    <w:p w14:paraId="3EB4A728" w14:textId="77777777" w:rsidR="00380F75" w:rsidRPr="00A71EA4" w:rsidRDefault="00380F75" w:rsidP="00A71EA4">
      <w:pPr>
        <w:ind w:right="9"/>
      </w:pPr>
    </w:p>
    <w:p w14:paraId="337D82EC" w14:textId="581292E4" w:rsidR="00380F75" w:rsidRPr="00A71EA4" w:rsidRDefault="00380F75" w:rsidP="00A71EA4">
      <w:pPr>
        <w:ind w:right="9"/>
        <w:jc w:val="center"/>
      </w:pPr>
      <w:r w:rsidRPr="000A07C1">
        <w:rPr>
          <w:b/>
          <w:lang w:val="pl-PL"/>
        </w:rPr>
        <w:t>UMOWA NR</w:t>
      </w:r>
      <w:bookmarkStart w:id="0" w:name="_Hlk200016919"/>
      <w:r w:rsidR="00B460A0" w:rsidRPr="00A71EA4">
        <w:rPr>
          <w:b/>
        </w:rPr>
        <w:t xml:space="preserve"> </w:t>
      </w:r>
      <w:r w:rsidR="004F0A7A">
        <w:rPr>
          <w:b/>
        </w:rPr>
        <w:t>……………….-</w:t>
      </w:r>
      <w:r w:rsidRPr="00A71EA4">
        <w:rPr>
          <w:b/>
        </w:rPr>
        <w:t>2025</w:t>
      </w:r>
      <w:r w:rsidR="00A71EA4">
        <w:rPr>
          <w:b/>
        </w:rPr>
        <w:t>/0107/</w:t>
      </w:r>
      <w:r w:rsidRPr="00A71EA4">
        <w:rPr>
          <w:b/>
        </w:rPr>
        <w:t>P/P</w:t>
      </w:r>
      <w:bookmarkEnd w:id="0"/>
    </w:p>
    <w:p w14:paraId="711465F5" w14:textId="77777777" w:rsidR="00380F75" w:rsidRPr="000A07C1" w:rsidRDefault="00380F75" w:rsidP="000A07C1">
      <w:pPr>
        <w:ind w:left="1134" w:hanging="141"/>
        <w:rPr>
          <w:lang w:val="pl-PL"/>
        </w:rPr>
      </w:pPr>
    </w:p>
    <w:p w14:paraId="36985A1F" w14:textId="41D65F4B" w:rsidR="00380F75" w:rsidRPr="000A07C1" w:rsidRDefault="00380F75" w:rsidP="000A07C1">
      <w:pPr>
        <w:tabs>
          <w:tab w:val="left" w:pos="10065"/>
        </w:tabs>
        <w:ind w:left="1134" w:right="1137"/>
        <w:jc w:val="both"/>
        <w:rPr>
          <w:lang w:val="pl-PL"/>
        </w:rPr>
      </w:pPr>
      <w:r w:rsidRPr="000A07C1">
        <w:rPr>
          <w:lang w:val="pl-PL"/>
        </w:rPr>
        <w:t>Zawarta w dacie określonej przy podpisach Stron, w formie elektronicznej, poprzez złożenie przez Strony kwalifikowanych podpisów elektronicznych, pomiędzy:</w:t>
      </w:r>
    </w:p>
    <w:p w14:paraId="0DC62351" w14:textId="77777777" w:rsidR="00380F75" w:rsidRPr="000A07C1" w:rsidRDefault="00380F75" w:rsidP="000A07C1">
      <w:pPr>
        <w:ind w:left="1134"/>
        <w:jc w:val="both"/>
        <w:rPr>
          <w:b/>
          <w:lang w:val="pl-PL"/>
        </w:rPr>
      </w:pPr>
    </w:p>
    <w:p w14:paraId="2A4DAC4E" w14:textId="74B509BD" w:rsidR="003E1A8F" w:rsidRPr="00A71EA4" w:rsidRDefault="00380F75" w:rsidP="00A71EA4">
      <w:pPr>
        <w:ind w:right="9"/>
        <w:jc w:val="both"/>
      </w:pPr>
      <w:proofErr w:type="spellStart"/>
      <w:r w:rsidRPr="000A07C1">
        <w:rPr>
          <w:b/>
          <w:lang w:val="pl-PL"/>
        </w:rPr>
        <w:t>Veolia</w:t>
      </w:r>
      <w:proofErr w:type="spellEnd"/>
      <w:r w:rsidRPr="000A07C1">
        <w:rPr>
          <w:b/>
          <w:lang w:val="pl-PL"/>
        </w:rPr>
        <w:t xml:space="preserve"> Energia Warszawa S.A.</w:t>
      </w:r>
      <w:r w:rsidRPr="000A07C1">
        <w:rPr>
          <w:lang w:val="pl-PL"/>
        </w:rPr>
        <w:t xml:space="preserve"> z siedzibą w Warszawie, adres: ulica Stefana Batorego   2, 02-591 Warszawa, zarejestrowaną w Sądzie Rejonowym dla m. st. Warszawy w Warszawie, XII Wydział Gospodarczy Krajowego Rejestru Sądowego pod numerem 0000146143, posiadającą NIP 525-000-56-56, REGON 015314764, wysokość kapitału zakładowego: 562.691.298,00 zł, kapitał wpłacony w całości, zwaną w treści umowy „</w:t>
      </w:r>
      <w:r w:rsidRPr="000A07C1">
        <w:rPr>
          <w:b/>
          <w:lang w:val="pl-PL"/>
        </w:rPr>
        <w:t>Zamawiającym</w:t>
      </w:r>
      <w:r w:rsidRPr="000A07C1">
        <w:rPr>
          <w:lang w:val="pl-PL"/>
        </w:rPr>
        <w:t xml:space="preserve">”, </w:t>
      </w:r>
      <w:r w:rsidR="004F0A7A">
        <w:t>którą reprezentuje:</w:t>
      </w:r>
    </w:p>
    <w:p w14:paraId="7B02F5D2" w14:textId="77777777" w:rsidR="00DE7E54" w:rsidRDefault="00DE7E54">
      <w:pPr>
        <w:ind w:right="9"/>
        <w:jc w:val="both"/>
      </w:pPr>
    </w:p>
    <w:p w14:paraId="3B9D6530" w14:textId="77777777" w:rsidR="00DE7E54" w:rsidRDefault="004F0A7A">
      <w:pPr>
        <w:ind w:right="9"/>
        <w:rPr>
          <w:b/>
        </w:rPr>
      </w:pPr>
      <w:r>
        <w:rPr>
          <w:b/>
        </w:rPr>
        <w:t>……………………… - …………………………</w:t>
      </w:r>
    </w:p>
    <w:p w14:paraId="46C212B3" w14:textId="77777777" w:rsidR="00050215" w:rsidRPr="00A71EA4" w:rsidRDefault="00050215" w:rsidP="00A71EA4">
      <w:pPr>
        <w:ind w:right="9"/>
      </w:pPr>
    </w:p>
    <w:p w14:paraId="1A126B4B" w14:textId="46F485DB" w:rsidR="00380F75" w:rsidRPr="00A71EA4" w:rsidRDefault="00050215" w:rsidP="00A71EA4">
      <w:pPr>
        <w:ind w:right="9"/>
        <w:rPr>
          <w:b/>
        </w:rPr>
      </w:pPr>
      <w:r w:rsidRPr="00A71EA4">
        <w:t>a</w:t>
      </w:r>
    </w:p>
    <w:p w14:paraId="203FAB7F" w14:textId="77777777" w:rsidR="00DE7E54" w:rsidRDefault="004F0A7A">
      <w:pPr>
        <w:ind w:right="9"/>
      </w:pPr>
      <w:r>
        <w:rPr>
          <w:b/>
        </w:rPr>
        <w:t xml:space="preserve">................................................................................. </w:t>
      </w:r>
      <w:r>
        <w:t>zwaną w treści umowy „</w:t>
      </w:r>
      <w:r>
        <w:rPr>
          <w:b/>
        </w:rPr>
        <w:t>Wykonawcą</w:t>
      </w:r>
      <w:r>
        <w:t>”, którego reprezentuje:</w:t>
      </w:r>
    </w:p>
    <w:p w14:paraId="45A2DE6F" w14:textId="77777777" w:rsidR="00DE7E54" w:rsidRDefault="004F0A7A">
      <w:pPr>
        <w:ind w:right="9"/>
        <w:rPr>
          <w:b/>
        </w:rPr>
      </w:pPr>
      <w:r>
        <w:rPr>
          <w:b/>
        </w:rPr>
        <w:t>……………………… - …………………………</w:t>
      </w:r>
    </w:p>
    <w:p w14:paraId="681AB06D" w14:textId="27DBEA99" w:rsidR="00380F75" w:rsidRPr="000A07C1" w:rsidRDefault="00380F75" w:rsidP="004D3D8E">
      <w:pPr>
        <w:jc w:val="both"/>
        <w:rPr>
          <w:b/>
          <w:lang w:val="pl-PL"/>
        </w:rPr>
      </w:pPr>
    </w:p>
    <w:p w14:paraId="0F47674E" w14:textId="77777777" w:rsidR="00380F75" w:rsidRPr="004D3D8E" w:rsidRDefault="00380F75" w:rsidP="004D3D8E">
      <w:pPr>
        <w:rPr>
          <w:lang w:val="pl-PL"/>
        </w:rPr>
      </w:pPr>
      <w:r w:rsidRPr="004D3D8E">
        <w:rPr>
          <w:lang w:val="pl-PL"/>
        </w:rPr>
        <w:t>łącznie zwane dalej „</w:t>
      </w:r>
      <w:r w:rsidRPr="004D3D8E">
        <w:rPr>
          <w:b/>
          <w:lang w:val="pl-PL"/>
        </w:rPr>
        <w:t>Stronami</w:t>
      </w:r>
      <w:r w:rsidRPr="004D3D8E">
        <w:rPr>
          <w:lang w:val="pl-PL"/>
        </w:rPr>
        <w:t>”,</w:t>
      </w:r>
    </w:p>
    <w:p w14:paraId="4152D21C" w14:textId="77777777" w:rsidR="00380F75" w:rsidRPr="004D3D8E" w:rsidRDefault="00380F75" w:rsidP="004D3D8E">
      <w:pPr>
        <w:ind w:hanging="141"/>
        <w:rPr>
          <w:lang w:val="pl-PL"/>
        </w:rPr>
      </w:pPr>
    </w:p>
    <w:p w14:paraId="21534D8C" w14:textId="185EC904" w:rsidR="00380F75" w:rsidRPr="004D3D8E" w:rsidRDefault="00380F75" w:rsidP="004D3D8E">
      <w:pPr>
        <w:rPr>
          <w:lang w:val="pl-PL"/>
        </w:rPr>
      </w:pPr>
      <w:r w:rsidRPr="004D3D8E">
        <w:rPr>
          <w:lang w:val="pl-PL"/>
        </w:rPr>
        <w:t>w wyniku postępowania o udzielenie zamówienia została zawarta umowa (zwana dalej „</w:t>
      </w:r>
      <w:r w:rsidRPr="004D3D8E">
        <w:rPr>
          <w:b/>
          <w:lang w:val="pl-PL"/>
        </w:rPr>
        <w:t>Umową</w:t>
      </w:r>
      <w:r w:rsidRPr="004D3D8E">
        <w:rPr>
          <w:lang w:val="pl-PL"/>
        </w:rPr>
        <w:t xml:space="preserve">”) </w:t>
      </w:r>
      <w:r w:rsidR="0054352F">
        <w:rPr>
          <w:lang w:val="pl-PL"/>
        </w:rPr>
        <w:br/>
      </w:r>
      <w:r w:rsidRPr="004D3D8E">
        <w:rPr>
          <w:lang w:val="pl-PL"/>
        </w:rPr>
        <w:t>o następującej treści:</w:t>
      </w:r>
    </w:p>
    <w:p w14:paraId="13D2B161" w14:textId="77777777" w:rsidR="00380F75" w:rsidRPr="004D3D8E" w:rsidRDefault="00380F75" w:rsidP="00FC0F04">
      <w:pPr>
        <w:numPr>
          <w:ilvl w:val="4"/>
          <w:numId w:val="18"/>
        </w:numPr>
        <w:ind w:left="1134" w:hanging="1134"/>
        <w:jc w:val="center"/>
        <w:rPr>
          <w:b/>
          <w:lang w:val="pl-PL"/>
        </w:rPr>
      </w:pPr>
    </w:p>
    <w:p w14:paraId="14EB8E96" w14:textId="77777777" w:rsidR="00380F75" w:rsidRPr="004D3D8E" w:rsidRDefault="00380F75" w:rsidP="004D3D8E">
      <w:pPr>
        <w:ind w:left="1134" w:hanging="1134"/>
        <w:jc w:val="center"/>
        <w:rPr>
          <w:b/>
          <w:lang w:val="pl-PL"/>
        </w:rPr>
      </w:pPr>
      <w:r w:rsidRPr="004D3D8E">
        <w:rPr>
          <w:b/>
          <w:lang w:val="pl-PL"/>
        </w:rPr>
        <w:t>DEFINICJE</w:t>
      </w:r>
    </w:p>
    <w:p w14:paraId="2BC9DABF" w14:textId="77777777" w:rsidR="00380F75" w:rsidRPr="004D3D8E" w:rsidRDefault="00380F75" w:rsidP="004D3D8E">
      <w:pPr>
        <w:ind w:left="1134" w:hanging="1134"/>
        <w:jc w:val="center"/>
        <w:rPr>
          <w:lang w:val="pl-PL"/>
        </w:rPr>
      </w:pPr>
      <w:r w:rsidRPr="004D3D8E">
        <w:rPr>
          <w:b/>
          <w:lang w:val="pl-PL"/>
        </w:rPr>
        <w:t>§ 1.</w:t>
      </w:r>
    </w:p>
    <w:p w14:paraId="79D9AB73" w14:textId="77777777" w:rsidR="00380F75" w:rsidRPr="004D3D8E" w:rsidRDefault="00380F75" w:rsidP="004D3D8E">
      <w:pPr>
        <w:ind w:right="995"/>
        <w:jc w:val="both"/>
        <w:rPr>
          <w:lang w:val="pl-PL"/>
        </w:rPr>
      </w:pPr>
      <w:r w:rsidRPr="004D3D8E">
        <w:rPr>
          <w:lang w:val="pl-PL"/>
        </w:rPr>
        <w:t>Następujące określenia w Umowie lub w innym dokumencie opracowanym zgodnie z warunkami Umowy mają następujące znaczenie:</w:t>
      </w:r>
    </w:p>
    <w:p w14:paraId="2E93415B" w14:textId="77777777" w:rsidR="00380F75" w:rsidRPr="004D3D8E" w:rsidRDefault="00380F75" w:rsidP="004D3D8E">
      <w:pPr>
        <w:ind w:left="1134" w:right="995" w:hanging="141"/>
        <w:jc w:val="both"/>
        <w:rPr>
          <w:lang w:val="pl-PL"/>
        </w:rPr>
      </w:pPr>
    </w:p>
    <w:p w14:paraId="788684AA" w14:textId="10F38D36" w:rsidR="00A71EA4" w:rsidRPr="004D3D8E" w:rsidRDefault="00380F75" w:rsidP="00FC0F04">
      <w:pPr>
        <w:numPr>
          <w:ilvl w:val="0"/>
          <w:numId w:val="29"/>
        </w:numPr>
        <w:pBdr>
          <w:top w:val="nil"/>
          <w:left w:val="nil"/>
          <w:bottom w:val="nil"/>
          <w:right w:val="nil"/>
          <w:between w:val="nil"/>
        </w:pBdr>
        <w:ind w:right="9"/>
        <w:jc w:val="both"/>
      </w:pPr>
      <w:r w:rsidRPr="004D3D8E">
        <w:rPr>
          <w:lang w:val="pl-PL"/>
        </w:rPr>
        <w:t>„</w:t>
      </w:r>
      <w:r w:rsidRPr="004D3D8E">
        <w:rPr>
          <w:b/>
          <w:lang w:val="pl-PL"/>
        </w:rPr>
        <w:t>Kodeks Cywilny</w:t>
      </w:r>
      <w:r w:rsidRPr="004D3D8E">
        <w:rPr>
          <w:lang w:val="pl-PL"/>
        </w:rPr>
        <w:t xml:space="preserve">” oznacza ustawę z dnia 23 kwietnia 1964 r. - Kodeks cywilny </w:t>
      </w:r>
      <w:r w:rsidR="00A81EAA" w:rsidRPr="004D3D8E">
        <w:rPr>
          <w:lang w:val="pl-PL"/>
        </w:rPr>
        <w:t>(tekst jedn. Dz. U. z</w:t>
      </w:r>
      <w:r w:rsidR="00466F57" w:rsidRPr="004D3D8E">
        <w:rPr>
          <w:lang w:val="pl-PL"/>
        </w:rPr>
        <w:t xml:space="preserve"> </w:t>
      </w:r>
      <w:r w:rsidR="0021778F">
        <w:t>2025</w:t>
      </w:r>
      <w:r w:rsidR="00A81EAA" w:rsidRPr="00A71EA4">
        <w:t xml:space="preserve"> r. poz. </w:t>
      </w:r>
      <w:r w:rsidR="0021778F">
        <w:t xml:space="preserve">1071 </w:t>
      </w:r>
      <w:r w:rsidR="00A81EAA" w:rsidRPr="004D3D8E">
        <w:rPr>
          <w:lang w:val="pl-PL"/>
        </w:rPr>
        <w:t xml:space="preserve">z </w:t>
      </w:r>
      <w:proofErr w:type="spellStart"/>
      <w:r w:rsidR="00A81EAA" w:rsidRPr="004D3D8E">
        <w:rPr>
          <w:lang w:val="pl-PL"/>
        </w:rPr>
        <w:t>późn</w:t>
      </w:r>
      <w:proofErr w:type="spellEnd"/>
      <w:r w:rsidR="00A81EAA" w:rsidRPr="004D3D8E">
        <w:rPr>
          <w:lang w:val="pl-PL"/>
        </w:rPr>
        <w:t>. zm.);</w:t>
      </w:r>
    </w:p>
    <w:p w14:paraId="0248BEC7" w14:textId="6A7D1134" w:rsidR="00A71EA4" w:rsidRPr="004D3D8E" w:rsidRDefault="00380F75" w:rsidP="00FC0F04">
      <w:pPr>
        <w:numPr>
          <w:ilvl w:val="0"/>
          <w:numId w:val="29"/>
        </w:numPr>
        <w:pBdr>
          <w:top w:val="nil"/>
          <w:left w:val="nil"/>
          <w:bottom w:val="nil"/>
          <w:right w:val="nil"/>
          <w:between w:val="nil"/>
        </w:pBdr>
        <w:ind w:right="9"/>
        <w:jc w:val="both"/>
        <w:rPr>
          <w:lang w:val="pl-PL"/>
        </w:rPr>
      </w:pPr>
      <w:r w:rsidRPr="004D3D8E">
        <w:t>„</w:t>
      </w:r>
      <w:r w:rsidRPr="004D3D8E">
        <w:rPr>
          <w:b/>
        </w:rPr>
        <w:t>Podwykonawca</w:t>
      </w:r>
      <w:r w:rsidRPr="004D3D8E">
        <w:t xml:space="preserve">” oznacza podmiot z którym zawarto umowę o podwykonawstwo, czyli umowę w formie pisemnej o charakterze odpłatnym, której przedmiotem są usługi, dostawy lub roboty budowlane stanowiące część zamówienia, zawartą między wybranym przez zamawiającego wykonawcą a innym podmiotem (podwykonawcą), </w:t>
      </w:r>
      <w:r w:rsidRPr="004D3D8E">
        <w:br/>
        <w:t>a także między podwykonawcą a dalszym podwykonawcą lub między dalszymi podwykonawcami;</w:t>
      </w:r>
    </w:p>
    <w:p w14:paraId="4D86B1C4" w14:textId="7B40429A"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Roboty dodatkowe</w:t>
      </w:r>
      <w:r w:rsidRPr="004D3D8E">
        <w:rPr>
          <w:lang w:val="pl-PL"/>
        </w:rPr>
        <w:t>” oznaczają czynności wykraczające poza zakres podstawowego przedmiotu Umowy, tj. poza zakres przedmiotu zamówienia określonego w części III SWZ;</w:t>
      </w:r>
    </w:p>
    <w:p w14:paraId="4944F0D6" w14:textId="6B4815A3"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lastRenderedPageBreak/>
        <w:t>„</w:t>
      </w:r>
      <w:r w:rsidRPr="004D3D8E">
        <w:rPr>
          <w:b/>
          <w:lang w:val="pl-PL"/>
        </w:rPr>
        <w:t>Roboty zaniechane</w:t>
      </w:r>
      <w:r w:rsidRPr="004D3D8E">
        <w:rPr>
          <w:lang w:val="pl-PL"/>
        </w:rPr>
        <w:t>” oznaczają część robót wchodzących w zakres przedmiotu zamówienia określonego w części III SWZ, która nie jest realizowana przez Wykonawcę, niezależnie od przyczyny;</w:t>
      </w:r>
    </w:p>
    <w:p w14:paraId="2C0A6D6A" w14:textId="47730C9E" w:rsidR="00A71EA4" w:rsidRPr="004D3D8E" w:rsidRDefault="00380F75" w:rsidP="00FC0F04">
      <w:pPr>
        <w:numPr>
          <w:ilvl w:val="0"/>
          <w:numId w:val="29"/>
        </w:numPr>
        <w:pBdr>
          <w:top w:val="nil"/>
          <w:left w:val="nil"/>
          <w:bottom w:val="nil"/>
          <w:right w:val="nil"/>
          <w:between w:val="nil"/>
        </w:pBdr>
        <w:tabs>
          <w:tab w:val="left" w:pos="5529"/>
        </w:tabs>
        <w:ind w:right="9"/>
        <w:jc w:val="both"/>
        <w:rPr>
          <w:lang w:val="pl-PL"/>
        </w:rPr>
      </w:pPr>
      <w:r w:rsidRPr="004D3D8E">
        <w:rPr>
          <w:lang w:val="pl-PL"/>
        </w:rPr>
        <w:t>„</w:t>
      </w:r>
      <w:r w:rsidRPr="004D3D8E">
        <w:rPr>
          <w:b/>
          <w:lang w:val="pl-PL"/>
        </w:rPr>
        <w:t>Roboty zamienne</w:t>
      </w:r>
      <w:r w:rsidRPr="004D3D8E">
        <w:rPr>
          <w:lang w:val="pl-PL"/>
        </w:rPr>
        <w:t>” oznaczają Roboty dodatkowe, które są realizowane w miejsce Robót zaniechanych;</w:t>
      </w:r>
    </w:p>
    <w:p w14:paraId="55A51BEE" w14:textId="23B7F3B9"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o odpadach</w:t>
      </w:r>
      <w:r w:rsidRPr="004D3D8E">
        <w:rPr>
          <w:lang w:val="pl-PL"/>
        </w:rPr>
        <w:t xml:space="preserve">” oznacza ustawę z dnia 14 grudnia 2012 r. o odpadach (tekst jedn. Dz. U. z 2023 r., poz. 1587 tekst jedn. z </w:t>
      </w:r>
      <w:proofErr w:type="spellStart"/>
      <w:r w:rsidRPr="004D3D8E">
        <w:rPr>
          <w:lang w:val="pl-PL"/>
        </w:rPr>
        <w:t>późn</w:t>
      </w:r>
      <w:proofErr w:type="spellEnd"/>
      <w:r w:rsidRPr="004D3D8E">
        <w:rPr>
          <w:lang w:val="pl-PL"/>
        </w:rPr>
        <w:t>. zm.);</w:t>
      </w:r>
    </w:p>
    <w:p w14:paraId="4C5706F7" w14:textId="0A6DC5E5"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Prawo Budowlane</w:t>
      </w:r>
      <w:r w:rsidRPr="004D3D8E">
        <w:rPr>
          <w:lang w:val="pl-PL"/>
        </w:rPr>
        <w:t xml:space="preserve">” oznacza ustawę z dnia 7 lipca 1994 r. - </w:t>
      </w:r>
      <w:r w:rsidR="00A81EAA" w:rsidRPr="004D3D8E">
        <w:rPr>
          <w:lang w:val="pl-PL"/>
        </w:rPr>
        <w:t xml:space="preserve">Prawo budowlane (Dz. U. </w:t>
      </w:r>
      <w:r w:rsidR="0049351B">
        <w:rPr>
          <w:lang w:val="pl-PL"/>
        </w:rPr>
        <w:t xml:space="preserve">z </w:t>
      </w:r>
      <w:r w:rsidR="00A81EAA" w:rsidRPr="004D3D8E">
        <w:rPr>
          <w:lang w:val="pl-PL"/>
        </w:rPr>
        <w:t>202</w:t>
      </w:r>
      <w:r w:rsidR="003E1A8F" w:rsidRPr="004D3D8E">
        <w:rPr>
          <w:lang w:val="pl-PL"/>
        </w:rPr>
        <w:t>5</w:t>
      </w:r>
      <w:r w:rsidR="0049351B">
        <w:rPr>
          <w:lang w:val="pl-PL"/>
        </w:rPr>
        <w:t xml:space="preserve"> r</w:t>
      </w:r>
      <w:r w:rsidR="004F0A7A">
        <w:t xml:space="preserve">. poz. </w:t>
      </w:r>
      <w:r w:rsidR="0049351B">
        <w:t>418</w:t>
      </w:r>
      <w:r w:rsidR="007324E4">
        <w:t xml:space="preserve"> </w:t>
      </w:r>
      <w:r w:rsidR="004F0A7A">
        <w:t xml:space="preserve">z </w:t>
      </w:r>
      <w:proofErr w:type="spellStart"/>
      <w:r w:rsidR="004F0A7A">
        <w:t>późn</w:t>
      </w:r>
      <w:proofErr w:type="spellEnd"/>
      <w:r w:rsidR="004F0A7A">
        <w:t>. zm</w:t>
      </w:r>
      <w:r w:rsidR="003E1A8F" w:rsidRPr="004D3D8E">
        <w:t>.);</w:t>
      </w:r>
    </w:p>
    <w:p w14:paraId="54EEB4FA" w14:textId="53476001"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Wytyczne</w:t>
      </w:r>
      <w:r w:rsidRPr="004D3D8E">
        <w:rPr>
          <w:lang w:val="pl-PL"/>
        </w:rPr>
        <w:t>” oznacza obowiązujące na dzień wszczęcia postępowania o udzielenie zamówienia Wytyczne dotyczące kwalifikowalności wydatków na lata 2021-2027 wydane przez Ministra Funduszy i Polityki Regionalnej;</w:t>
      </w:r>
    </w:p>
    <w:p w14:paraId="426BEDEC" w14:textId="26A27AC9"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Ustawa Prawo ochrony środowiska</w:t>
      </w:r>
      <w:r w:rsidRPr="004D3D8E">
        <w:rPr>
          <w:lang w:val="pl-PL"/>
        </w:rPr>
        <w:t>” oznacza ustawę z dnia 27 kwietnia 2001 r. - Prawo ochrony środowiska (tekst jedn. Dz. U. z 202</w:t>
      </w:r>
      <w:r w:rsidR="0049351B">
        <w:rPr>
          <w:lang w:val="pl-PL"/>
        </w:rPr>
        <w:t>5</w:t>
      </w:r>
      <w:r w:rsidRPr="004D3D8E">
        <w:rPr>
          <w:lang w:val="pl-PL"/>
        </w:rPr>
        <w:t xml:space="preserve"> r., poz. </w:t>
      </w:r>
      <w:r w:rsidR="0049351B">
        <w:rPr>
          <w:lang w:val="pl-PL"/>
        </w:rPr>
        <w:t>647</w:t>
      </w:r>
      <w:r w:rsidRPr="004D3D8E">
        <w:rPr>
          <w:lang w:val="pl-PL"/>
        </w:rPr>
        <w:t xml:space="preserve"> z </w:t>
      </w:r>
      <w:proofErr w:type="spellStart"/>
      <w:r w:rsidRPr="004D3D8E">
        <w:rPr>
          <w:lang w:val="pl-PL"/>
        </w:rPr>
        <w:t>późn</w:t>
      </w:r>
      <w:proofErr w:type="spellEnd"/>
      <w:r w:rsidRPr="004D3D8E">
        <w:rPr>
          <w:lang w:val="pl-PL"/>
        </w:rPr>
        <w:t>. zm.);</w:t>
      </w:r>
    </w:p>
    <w:p w14:paraId="04E31C15" w14:textId="152A8BDE" w:rsidR="00A71EA4"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Wynagrodzenie</w:t>
      </w:r>
      <w:r w:rsidRPr="004D3D8E">
        <w:rPr>
          <w:lang w:val="pl-PL"/>
        </w:rPr>
        <w:t>” oznacza wynagrodzenie brutto określone w § 13 ust. 2, płatne na rzecz Wykonawcy przez Zamawiającego za wykonanie Umowy;</w:t>
      </w:r>
    </w:p>
    <w:p w14:paraId="18F7640A" w14:textId="77777777" w:rsidR="00380F75" w:rsidRPr="004D3D8E" w:rsidRDefault="00380F75" w:rsidP="00FC0F04">
      <w:pPr>
        <w:numPr>
          <w:ilvl w:val="0"/>
          <w:numId w:val="29"/>
        </w:numPr>
        <w:pBdr>
          <w:top w:val="nil"/>
          <w:left w:val="nil"/>
          <w:bottom w:val="nil"/>
          <w:right w:val="nil"/>
          <w:between w:val="nil"/>
        </w:pBdr>
        <w:ind w:right="9"/>
        <w:jc w:val="both"/>
        <w:rPr>
          <w:lang w:val="pl-PL"/>
        </w:rPr>
      </w:pPr>
      <w:r w:rsidRPr="004D3D8E">
        <w:rPr>
          <w:lang w:val="pl-PL"/>
        </w:rPr>
        <w:t>„</w:t>
      </w:r>
      <w:r w:rsidRPr="004D3D8E">
        <w:rPr>
          <w:b/>
          <w:lang w:val="pl-PL"/>
        </w:rPr>
        <w:t>dzień</w:t>
      </w:r>
      <w:r w:rsidRPr="004D3D8E">
        <w:rPr>
          <w:lang w:val="pl-PL"/>
        </w:rPr>
        <w:t>” („</w:t>
      </w:r>
      <w:r w:rsidRPr="004D3D8E">
        <w:rPr>
          <w:b/>
          <w:lang w:val="pl-PL"/>
        </w:rPr>
        <w:t>dni</w:t>
      </w:r>
      <w:r w:rsidRPr="004D3D8E">
        <w:rPr>
          <w:lang w:val="pl-PL"/>
        </w:rPr>
        <w:t>”) oznacza dzień kalendarzowy (dni kalendarzowe), chyba, że z Umowy wynika, że chodzi o dzień roboczy (dni robocze).</w:t>
      </w:r>
    </w:p>
    <w:p w14:paraId="65C583CF" w14:textId="77777777" w:rsidR="00380F75" w:rsidRPr="004D3D8E" w:rsidRDefault="00380F75" w:rsidP="00FC0F04">
      <w:pPr>
        <w:numPr>
          <w:ilvl w:val="4"/>
          <w:numId w:val="18"/>
        </w:numPr>
        <w:ind w:left="1134"/>
        <w:rPr>
          <w:b/>
          <w:lang w:val="pl-PL"/>
        </w:rPr>
      </w:pPr>
    </w:p>
    <w:p w14:paraId="655E9488" w14:textId="17B90A94" w:rsidR="00380F75" w:rsidRPr="00F62C34" w:rsidRDefault="00380F75" w:rsidP="004D3D8E">
      <w:pPr>
        <w:ind w:left="426" w:right="15" w:hanging="426"/>
        <w:jc w:val="center"/>
        <w:rPr>
          <w:b/>
          <w:lang w:val="pl-PL"/>
        </w:rPr>
      </w:pPr>
      <w:r w:rsidRPr="00F62C34">
        <w:rPr>
          <w:b/>
          <w:lang w:val="pl-PL"/>
        </w:rPr>
        <w:t>PRZEDMIOT UMOWY</w:t>
      </w:r>
    </w:p>
    <w:p w14:paraId="78751AAA" w14:textId="77777777" w:rsidR="00380F75" w:rsidRPr="00F62C34" w:rsidRDefault="00380F75" w:rsidP="004D3D8E">
      <w:pPr>
        <w:ind w:left="426" w:right="15" w:hanging="426"/>
        <w:jc w:val="center"/>
        <w:rPr>
          <w:b/>
          <w:lang w:val="pl-PL"/>
        </w:rPr>
      </w:pPr>
      <w:r w:rsidRPr="00F62C34">
        <w:rPr>
          <w:b/>
          <w:lang w:val="pl-PL"/>
        </w:rPr>
        <w:t>§ 2.</w:t>
      </w:r>
    </w:p>
    <w:p w14:paraId="23528C25" w14:textId="3E3F8A18" w:rsidR="00F62C34" w:rsidRPr="00F62C34" w:rsidRDefault="00380F75" w:rsidP="00FC0F04">
      <w:pPr>
        <w:pStyle w:val="Akapitzlist"/>
        <w:numPr>
          <w:ilvl w:val="0"/>
          <w:numId w:val="20"/>
        </w:numPr>
        <w:ind w:left="426" w:right="15" w:hanging="426"/>
        <w:jc w:val="both"/>
      </w:pPr>
      <w:r w:rsidRPr="00F62C34">
        <w:rPr>
          <w:lang w:val="pl-PL"/>
        </w:rPr>
        <w:t xml:space="preserve">Zamawiający zamawia, zaś Wykonawca zobowiązuje się do </w:t>
      </w:r>
      <w:r w:rsidR="00F33939">
        <w:rPr>
          <w:b/>
          <w:bCs/>
          <w:color w:val="000000"/>
        </w:rPr>
        <w:t>Wykonania</w:t>
      </w:r>
      <w:r w:rsidRPr="004D3D8E">
        <w:rPr>
          <w:b/>
          <w:color w:val="000000"/>
        </w:rPr>
        <w:t xml:space="preserve"> robót budowlanych </w:t>
      </w:r>
      <w:r w:rsidRPr="004D3D8E">
        <w:rPr>
          <w:color w:val="000000"/>
        </w:rPr>
        <w:t>w zakresie</w:t>
      </w:r>
      <w:r w:rsidR="004F0A7A" w:rsidRPr="00F33939">
        <w:rPr>
          <w:color w:val="000000"/>
        </w:rPr>
        <w:t xml:space="preserve"> </w:t>
      </w:r>
      <w:r w:rsidR="00F33939">
        <w:rPr>
          <w:rFonts w:eastAsia="Calibri"/>
          <w:b/>
        </w:rPr>
        <w:t>p</w:t>
      </w:r>
      <w:r w:rsidR="00F33939" w:rsidRPr="00F33939">
        <w:rPr>
          <w:rFonts w:eastAsia="Calibri"/>
          <w:b/>
        </w:rPr>
        <w:t>rzebudow</w:t>
      </w:r>
      <w:r w:rsidR="00F33939">
        <w:rPr>
          <w:rFonts w:eastAsia="Calibri"/>
          <w:b/>
        </w:rPr>
        <w:t>y</w:t>
      </w:r>
      <w:r w:rsidR="00F33939" w:rsidRPr="00F33939">
        <w:rPr>
          <w:rFonts w:eastAsia="Calibri"/>
          <w:b/>
        </w:rPr>
        <w:t xml:space="preserve"> i budow</w:t>
      </w:r>
      <w:r w:rsidR="00F33939">
        <w:rPr>
          <w:rFonts w:eastAsia="Calibri"/>
          <w:b/>
        </w:rPr>
        <w:t>y</w:t>
      </w:r>
      <w:r w:rsidR="009C6339" w:rsidRPr="009C6339">
        <w:rPr>
          <w:b/>
          <w:bCs/>
        </w:rPr>
        <w:t xml:space="preserve"> osiedlowej sieci ciepłowniczej </w:t>
      </w:r>
      <w:r w:rsidR="00F33939" w:rsidRPr="00F33939">
        <w:rPr>
          <w:rFonts w:eastAsia="Calibri"/>
          <w:b/>
        </w:rPr>
        <w:t xml:space="preserve">pomiędzy komorami O23A/L2A i O23A/L3 wraz </w:t>
      </w:r>
      <w:r w:rsidR="009C6339" w:rsidRPr="009C6339">
        <w:rPr>
          <w:b/>
          <w:bCs/>
        </w:rPr>
        <w:t xml:space="preserve">z </w:t>
      </w:r>
      <w:r w:rsidR="00F33939" w:rsidRPr="00F33939">
        <w:rPr>
          <w:rFonts w:eastAsia="Calibri"/>
          <w:b/>
        </w:rPr>
        <w:t>fragmentem osiedlowej sieci ciepłowniczej 2xDN100 i przyłączem ciepłowniczym</w:t>
      </w:r>
      <w:r w:rsidR="009C6339" w:rsidRPr="009C6339">
        <w:rPr>
          <w:b/>
          <w:bCs/>
        </w:rPr>
        <w:t xml:space="preserve"> do budynku </w:t>
      </w:r>
      <w:r w:rsidR="00F33939" w:rsidRPr="00F33939">
        <w:rPr>
          <w:rFonts w:eastAsia="Calibri"/>
          <w:b/>
        </w:rPr>
        <w:t xml:space="preserve">szkoły </w:t>
      </w:r>
      <w:r w:rsidR="009C6339" w:rsidRPr="009C6339">
        <w:rPr>
          <w:b/>
          <w:bCs/>
        </w:rPr>
        <w:t xml:space="preserve">przy ul. </w:t>
      </w:r>
      <w:r w:rsidR="00F33939" w:rsidRPr="00F33939">
        <w:rPr>
          <w:rFonts w:eastAsia="Calibri"/>
          <w:b/>
        </w:rPr>
        <w:t>Piaseczyńskiej 114/116</w:t>
      </w:r>
      <w:r w:rsidR="00035DE7">
        <w:rPr>
          <w:rFonts w:eastAsia="Calibri"/>
          <w:b/>
        </w:rPr>
        <w:t xml:space="preserve"> w Warszawie</w:t>
      </w:r>
      <w:r w:rsidR="004F0A7A" w:rsidRPr="00F84138">
        <w:rPr>
          <w:color w:val="000000"/>
        </w:rPr>
        <w:t>,</w:t>
      </w:r>
      <w:r w:rsidR="009C6339" w:rsidRPr="004D3D8E">
        <w:rPr>
          <w:color w:val="000000"/>
        </w:rPr>
        <w:t xml:space="preserve"> </w:t>
      </w:r>
      <w:r w:rsidRPr="004D3D8E">
        <w:rPr>
          <w:color w:val="000000"/>
        </w:rPr>
        <w:t>zwanych dalej także „</w:t>
      </w:r>
      <w:r w:rsidRPr="004D3D8E">
        <w:rPr>
          <w:b/>
          <w:color w:val="000000"/>
        </w:rPr>
        <w:t>robotami</w:t>
      </w:r>
      <w:r w:rsidRPr="004D3D8E">
        <w:rPr>
          <w:color w:val="000000"/>
        </w:rPr>
        <w:t>”.</w:t>
      </w:r>
    </w:p>
    <w:p w14:paraId="1DCEDC53" w14:textId="27167350" w:rsidR="00380F75" w:rsidRPr="00F62C34" w:rsidRDefault="00380F75" w:rsidP="00FC0F04">
      <w:pPr>
        <w:pStyle w:val="Akapitzlist"/>
        <w:numPr>
          <w:ilvl w:val="0"/>
          <w:numId w:val="20"/>
        </w:numPr>
        <w:ind w:left="426" w:right="15" w:hanging="426"/>
        <w:jc w:val="both"/>
      </w:pPr>
      <w:r w:rsidRPr="00F62C34">
        <w:rPr>
          <w:lang w:val="pl-PL"/>
        </w:rPr>
        <w:t xml:space="preserve">Umowa realizowana jest w ramach projektu: </w:t>
      </w:r>
      <w:r w:rsidRPr="00F62C34">
        <w:rPr>
          <w:b/>
          <w:lang w:val="pl-PL"/>
        </w:rPr>
        <w:t>Modernizacja systemu ciepłowniczego na terenie m. st. Warszawy w celu poprawy efektywności energetycznej na lata 2025-2029 - Etap I</w:t>
      </w:r>
    </w:p>
    <w:p w14:paraId="23E71A0C" w14:textId="77777777" w:rsidR="00380F75" w:rsidRPr="00F62C34" w:rsidRDefault="00380F75" w:rsidP="00FC0F04">
      <w:pPr>
        <w:numPr>
          <w:ilvl w:val="0"/>
          <w:numId w:val="20"/>
        </w:numPr>
        <w:ind w:left="426" w:right="15" w:hanging="426"/>
        <w:jc w:val="both"/>
        <w:rPr>
          <w:lang w:val="pl-PL"/>
        </w:rPr>
      </w:pPr>
      <w:r w:rsidRPr="00F62C34">
        <w:rPr>
          <w:lang w:val="pl-PL"/>
        </w:rPr>
        <w:t>Szczegółowy zakres przedmiotu Umowy określony został w:</w:t>
      </w:r>
    </w:p>
    <w:p w14:paraId="73DEF32E" w14:textId="77777777" w:rsidR="00380F75" w:rsidRPr="00F62C34" w:rsidRDefault="00380F75" w:rsidP="00FC0F04">
      <w:pPr>
        <w:numPr>
          <w:ilvl w:val="0"/>
          <w:numId w:val="5"/>
        </w:numPr>
        <w:tabs>
          <w:tab w:val="left" w:pos="1560"/>
        </w:tabs>
        <w:ind w:left="709" w:right="15" w:hanging="426"/>
        <w:jc w:val="both"/>
        <w:rPr>
          <w:lang w:val="pl-PL"/>
        </w:rPr>
      </w:pPr>
      <w:r w:rsidRPr="00F62C34">
        <w:rPr>
          <w:lang w:val="pl-PL"/>
        </w:rPr>
        <w:t xml:space="preserve">dokumentacji projektowej i formalnoprawnej stanowiącej </w:t>
      </w:r>
      <w:r w:rsidRPr="00F62C34">
        <w:rPr>
          <w:b/>
          <w:lang w:val="pl-PL"/>
        </w:rPr>
        <w:t>Załącznik nr 1</w:t>
      </w:r>
      <w:r w:rsidRPr="00F62C34">
        <w:rPr>
          <w:lang w:val="pl-PL"/>
        </w:rPr>
        <w:t xml:space="preserve"> do Umowy,</w:t>
      </w:r>
    </w:p>
    <w:p w14:paraId="4B242E16" w14:textId="77777777" w:rsidR="00380F75" w:rsidRPr="00F62C34" w:rsidRDefault="00380F75" w:rsidP="00FC0F04">
      <w:pPr>
        <w:numPr>
          <w:ilvl w:val="0"/>
          <w:numId w:val="5"/>
        </w:numPr>
        <w:tabs>
          <w:tab w:val="left" w:pos="1560"/>
        </w:tabs>
        <w:ind w:left="709" w:right="15" w:hanging="426"/>
        <w:jc w:val="both"/>
        <w:rPr>
          <w:lang w:val="pl-PL"/>
        </w:rPr>
      </w:pPr>
      <w:r w:rsidRPr="00F62C34">
        <w:rPr>
          <w:lang w:val="pl-PL"/>
        </w:rPr>
        <w:t xml:space="preserve">specyfikacji technicznej wykonania i odbioru robót (zwanej dalej „Specyfikacją techniczną”), stanowiącej </w:t>
      </w:r>
      <w:r w:rsidRPr="00F62C34">
        <w:rPr>
          <w:b/>
          <w:lang w:val="pl-PL"/>
        </w:rPr>
        <w:t>Załącznik nr 2</w:t>
      </w:r>
      <w:r w:rsidRPr="00F62C34">
        <w:rPr>
          <w:lang w:val="pl-PL"/>
        </w:rPr>
        <w:t xml:space="preserve"> do Umowy.</w:t>
      </w:r>
    </w:p>
    <w:p w14:paraId="4608DDEE" w14:textId="77777777" w:rsidR="00380F75" w:rsidRPr="00F62C34" w:rsidRDefault="00380F75" w:rsidP="00FC0F04">
      <w:pPr>
        <w:numPr>
          <w:ilvl w:val="0"/>
          <w:numId w:val="20"/>
        </w:numPr>
        <w:ind w:left="426" w:right="15" w:hanging="426"/>
        <w:jc w:val="both"/>
        <w:rPr>
          <w:lang w:val="pl-PL"/>
        </w:rPr>
      </w:pPr>
      <w:r w:rsidRPr="00F62C34">
        <w:rPr>
          <w:lang w:val="pl-PL"/>
        </w:rPr>
        <w:t xml:space="preserve">Wykonawca oświadcza, że przed złożeniem oferty miał możliwość dokonania wizji lokalnej terenu robót oraz zapoznania się z warunkami lokalnymi. Wykonawca nie zgłasza żadnych zastrzeżeń co do możliwości prawidłowego i terminowego wykonania Umowy, zaś wszelkie koszty związane z przygotowaniem i realizacją inwestycji zostały przez niego uwzględnione w Wynagrodzeniu. </w:t>
      </w:r>
    </w:p>
    <w:p w14:paraId="5D36C86E" w14:textId="77777777" w:rsidR="00380F75" w:rsidRPr="00F62C34" w:rsidRDefault="00380F75" w:rsidP="00FC0F04">
      <w:pPr>
        <w:numPr>
          <w:ilvl w:val="0"/>
          <w:numId w:val="20"/>
        </w:numPr>
        <w:ind w:left="426" w:right="15" w:hanging="426"/>
        <w:jc w:val="both"/>
        <w:rPr>
          <w:lang w:val="pl-PL"/>
        </w:rPr>
      </w:pPr>
      <w:r w:rsidRPr="00F62C34">
        <w:rPr>
          <w:lang w:val="pl-PL"/>
        </w:rPr>
        <w:t>Wykonawca zobowiązuje się wykonywać Umowę z najwyższą starannością, zgodnie z obowiązującymi przepisami prawa, a w szczególności odpowiada za jakość i terminowość wykonania Umowy.</w:t>
      </w:r>
    </w:p>
    <w:p w14:paraId="19B3FD0E" w14:textId="77777777" w:rsidR="00380F75" w:rsidRPr="00F62C34" w:rsidRDefault="00380F75" w:rsidP="00FC0F04">
      <w:pPr>
        <w:numPr>
          <w:ilvl w:val="0"/>
          <w:numId w:val="20"/>
        </w:numPr>
        <w:ind w:left="426" w:right="15" w:hanging="426"/>
        <w:jc w:val="both"/>
        <w:rPr>
          <w:lang w:val="pl-PL"/>
        </w:rPr>
      </w:pPr>
      <w:r w:rsidRPr="00F62C34">
        <w:rPr>
          <w:lang w:val="pl-PL"/>
        </w:rPr>
        <w:lastRenderedPageBreak/>
        <w:t xml:space="preserve">Zamawiający zobowiązuje się – na zasadach określonych w Umowie – współdziałać </w:t>
      </w:r>
      <w:r w:rsidRPr="00F62C34">
        <w:rPr>
          <w:lang w:val="pl-PL"/>
        </w:rPr>
        <w:br/>
        <w:t>z Wykonawcą przy jej wykonaniu w celu należytej realizacji robót przez Wykonawcę.</w:t>
      </w:r>
    </w:p>
    <w:p w14:paraId="28FFB471" w14:textId="32F42701" w:rsidR="00380F75" w:rsidRPr="00F62C34" w:rsidRDefault="00380F75" w:rsidP="004D3D8E">
      <w:pPr>
        <w:ind w:left="426" w:right="15" w:hanging="426"/>
        <w:jc w:val="both"/>
        <w:rPr>
          <w:b/>
          <w:lang w:val="pl-PL"/>
        </w:rPr>
      </w:pPr>
    </w:p>
    <w:p w14:paraId="74BA08EC" w14:textId="0A3E6114" w:rsidR="00380F75" w:rsidRPr="00380F75" w:rsidRDefault="00380F75" w:rsidP="004D3D8E">
      <w:pPr>
        <w:ind w:left="426" w:right="15" w:hanging="426"/>
        <w:jc w:val="center"/>
        <w:rPr>
          <w:b/>
          <w:lang w:val="pl-PL"/>
        </w:rPr>
      </w:pPr>
      <w:r w:rsidRPr="00380F75">
        <w:rPr>
          <w:b/>
          <w:lang w:val="pl-PL"/>
        </w:rPr>
        <w:t>MATERIAŁY</w:t>
      </w:r>
    </w:p>
    <w:p w14:paraId="1FF53694" w14:textId="161EE8DA" w:rsidR="00380F75" w:rsidRPr="00380F75" w:rsidRDefault="00380F75" w:rsidP="004D3D8E">
      <w:pPr>
        <w:ind w:left="426" w:right="15" w:hanging="426"/>
        <w:jc w:val="center"/>
        <w:rPr>
          <w:i/>
          <w:lang w:val="pl-PL"/>
        </w:rPr>
      </w:pPr>
      <w:r w:rsidRPr="00380F75">
        <w:rPr>
          <w:b/>
          <w:lang w:val="pl-PL"/>
        </w:rPr>
        <w:t>§ 3.</w:t>
      </w:r>
    </w:p>
    <w:p w14:paraId="1D3B9486" w14:textId="2F6C76CF" w:rsidR="00380F75" w:rsidRPr="00F62C34" w:rsidRDefault="00380F75" w:rsidP="00FC0F04">
      <w:pPr>
        <w:pStyle w:val="Akapitzlist"/>
        <w:numPr>
          <w:ilvl w:val="0"/>
          <w:numId w:val="58"/>
        </w:numPr>
        <w:ind w:left="426" w:right="15"/>
        <w:jc w:val="both"/>
        <w:rPr>
          <w:lang w:val="pl-PL"/>
        </w:rPr>
      </w:pPr>
      <w:r w:rsidRPr="00F62C34">
        <w:rPr>
          <w:lang w:val="pl-PL"/>
        </w:rPr>
        <w:t>Wykonawca zapewnia materiały wraz z ich rozładunkiem w celu wykonania przedmiotu Umowy, dostarczając je na teren budowy, za wyjątkiem materiałów wymienionych w </w:t>
      </w:r>
      <w:r w:rsidRPr="00F62C34">
        <w:rPr>
          <w:b/>
          <w:lang w:val="pl-PL"/>
        </w:rPr>
        <w:t>Załączniku nr 3</w:t>
      </w:r>
      <w:r w:rsidRPr="00F62C34">
        <w:rPr>
          <w:lang w:val="pl-PL"/>
        </w:rPr>
        <w:t xml:space="preserve">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Specyfikacji technicznej oraz dokumentacji projektowej i formalno-prawnej, jak również muszą posiadać certyfikaty lub aprobaty techniczne dopuszczające do ich stosowania w budownictwie.</w:t>
      </w:r>
    </w:p>
    <w:p w14:paraId="0A213EB3" w14:textId="77777777" w:rsidR="00F62C34" w:rsidRDefault="00380F75" w:rsidP="00FC0F04">
      <w:pPr>
        <w:pStyle w:val="Akapitzlist"/>
        <w:numPr>
          <w:ilvl w:val="0"/>
          <w:numId w:val="58"/>
        </w:numPr>
        <w:ind w:left="426" w:right="15"/>
        <w:jc w:val="both"/>
        <w:rPr>
          <w:lang w:val="pl-PL"/>
        </w:rPr>
      </w:pPr>
      <w:r w:rsidRPr="00F62C34">
        <w:rPr>
          <w:lang w:val="pl-PL"/>
        </w:rPr>
        <w:t xml:space="preserve">Materiały wymienione w </w:t>
      </w:r>
      <w:r w:rsidRPr="00F62C34">
        <w:rPr>
          <w:b/>
          <w:lang w:val="pl-PL"/>
        </w:rPr>
        <w:t>Załączniku nr 3</w:t>
      </w:r>
      <w:r w:rsidRPr="00F62C34">
        <w:rPr>
          <w:lang w:val="pl-PL"/>
        </w:rPr>
        <w:t xml:space="preserve"> będą dostarczane w terminie </w:t>
      </w:r>
      <w:r w:rsidRPr="00F62C34">
        <w:rPr>
          <w:b/>
          <w:lang w:val="pl-PL"/>
        </w:rPr>
        <w:t>25 dni</w:t>
      </w:r>
      <w:r w:rsidRPr="00F62C34">
        <w:rPr>
          <w:lang w:val="pl-PL"/>
        </w:rPr>
        <w:t xml:space="preserve"> od dnia złożenia przez Wykonawcę zamówienia. W przypadku braku rur lub elementów preizolowanych zawartych w w/w załączniku, Zamawiający zapewnia materiały preizolowane po wcześniejszej weryfikacji przekazanych przez Wykonawcę wykazów materiałowych z zastrzeżeniem ust. 5 </w:t>
      </w:r>
      <w:r w:rsidR="00D6306F" w:rsidRPr="00F62C34">
        <w:rPr>
          <w:lang w:val="pl-PL"/>
        </w:rPr>
        <w:br/>
      </w:r>
      <w:r w:rsidRPr="00F62C34">
        <w:rPr>
          <w:lang w:val="pl-PL"/>
        </w:rPr>
        <w:t>i 6 poniżej.</w:t>
      </w:r>
    </w:p>
    <w:p w14:paraId="31DBB381" w14:textId="5C141973" w:rsidR="00380F75" w:rsidRPr="00F62C34" w:rsidRDefault="00380F75" w:rsidP="00FC0F04">
      <w:pPr>
        <w:pStyle w:val="Akapitzlist"/>
        <w:numPr>
          <w:ilvl w:val="0"/>
          <w:numId w:val="58"/>
        </w:numPr>
        <w:ind w:left="426" w:right="15"/>
        <w:jc w:val="both"/>
        <w:rPr>
          <w:lang w:val="pl-PL"/>
        </w:rPr>
      </w:pPr>
      <w:r w:rsidRPr="00F62C34">
        <w:rPr>
          <w:lang w:val="pl-PL"/>
        </w:rPr>
        <w:t>Materiały preizolowane należy przechowywać zgodnie ze Specyfikacją techniczną.</w:t>
      </w:r>
    </w:p>
    <w:p w14:paraId="54822165" w14:textId="62BA9728" w:rsidR="00380F75" w:rsidRPr="00F62C34" w:rsidRDefault="00380F75" w:rsidP="00FC0F04">
      <w:pPr>
        <w:pStyle w:val="Akapitzlist"/>
        <w:numPr>
          <w:ilvl w:val="0"/>
          <w:numId w:val="58"/>
        </w:numPr>
        <w:ind w:left="426" w:right="15"/>
        <w:jc w:val="both"/>
        <w:rPr>
          <w:lang w:val="pl-PL"/>
        </w:rPr>
      </w:pPr>
      <w:r w:rsidRPr="00F62C34">
        <w:rPr>
          <w:lang w:val="pl-PL"/>
        </w:rPr>
        <w:t xml:space="preserve">Materiały i urządzenia muszą posiadać dokumenty potwierdzające dopuszczenie do </w:t>
      </w:r>
      <w:r w:rsidR="00887124" w:rsidRPr="00F62C34">
        <w:rPr>
          <w:lang w:val="pl-PL"/>
        </w:rPr>
        <w:t xml:space="preserve"> </w:t>
      </w:r>
      <w:r w:rsidRPr="00F62C34">
        <w:rPr>
          <w:lang w:val="pl-PL"/>
        </w:rPr>
        <w:t>stosowania w budownictwie, które powinny być przekazane danemu inspektorowi nadzoru z ramienia Zamawiającego przed wbudowaniem.</w:t>
      </w:r>
    </w:p>
    <w:p w14:paraId="1F480F1D" w14:textId="23F4BF45" w:rsidR="00380F75" w:rsidRPr="00F62C34" w:rsidRDefault="00380F75" w:rsidP="00FC0F04">
      <w:pPr>
        <w:pStyle w:val="Akapitzlist"/>
        <w:numPr>
          <w:ilvl w:val="0"/>
          <w:numId w:val="58"/>
        </w:numPr>
        <w:ind w:left="426" w:right="15"/>
        <w:jc w:val="both"/>
        <w:rPr>
          <w:lang w:val="pl-PL"/>
        </w:rPr>
      </w:pPr>
      <w:r w:rsidRPr="00F62C34">
        <w:rPr>
          <w:lang w:val="pl-PL"/>
        </w:rPr>
        <w:t>Wykonawca jest zobowiązany, w terminie 7 dni od podpisania Umowy, do pisemnego</w:t>
      </w:r>
      <w:r w:rsidR="005B367D">
        <w:rPr>
          <w:lang w:val="pl-PL"/>
        </w:rPr>
        <w:t xml:space="preserve"> </w:t>
      </w:r>
      <w:r w:rsidRPr="00F62C34">
        <w:rPr>
          <w:lang w:val="pl-PL"/>
        </w:rPr>
        <w:t xml:space="preserve">potwierdzenia Zamawiającemu, że materiały wskazane w </w:t>
      </w:r>
      <w:r w:rsidRPr="00F62C34">
        <w:rPr>
          <w:b/>
          <w:lang w:val="pl-PL"/>
        </w:rPr>
        <w:t>Załączniku nr 3</w:t>
      </w:r>
      <w:r w:rsidRPr="00F62C34">
        <w:rPr>
          <w:lang w:val="pl-PL"/>
        </w:rPr>
        <w:t xml:space="preserve"> stanowią komplet materiałów preizolowanych wymaganych do realizacji przedmiotu Umowy lub do pisemnego powiadomienia Zamawiającego o brakujących materiałach preizolowanych.</w:t>
      </w:r>
    </w:p>
    <w:p w14:paraId="2A7882D5" w14:textId="1CBCFBA0" w:rsidR="00380F75" w:rsidRPr="00F62C34" w:rsidRDefault="00380F75" w:rsidP="00674DA5">
      <w:pPr>
        <w:pStyle w:val="Akapitzlist"/>
        <w:ind w:left="426" w:right="15"/>
        <w:jc w:val="both"/>
        <w:rPr>
          <w:lang w:val="pl-PL"/>
        </w:rPr>
      </w:pPr>
      <w:r w:rsidRPr="00F62C34">
        <w:rPr>
          <w:lang w:val="pl-PL"/>
        </w:rPr>
        <w:t xml:space="preserve">W przypadku, o którym mowa w ust. 10 poniżej, Wykonawca potwierdzi Zamawiającemu kompletność materiałów preizolowanych wymaganych do realizacji przedmiotu Umowy lub powiadomi pisemnie Zamawiającego o brakujących materiałach preizolowanych w terminie 7 dni od dnia przekazania przez Zamawiającego </w:t>
      </w:r>
      <w:r w:rsidRPr="00F62C34">
        <w:rPr>
          <w:b/>
          <w:lang w:val="pl-PL"/>
        </w:rPr>
        <w:t>Załącznika nr 3.</w:t>
      </w:r>
    </w:p>
    <w:p w14:paraId="2BA2A434" w14:textId="2BB29AFF" w:rsidR="00F62C34" w:rsidRPr="00F62C34" w:rsidRDefault="00380F75" w:rsidP="00FC0F04">
      <w:pPr>
        <w:pStyle w:val="Akapitzlist"/>
        <w:numPr>
          <w:ilvl w:val="0"/>
          <w:numId w:val="58"/>
        </w:numPr>
        <w:ind w:left="426" w:right="15"/>
        <w:jc w:val="both"/>
        <w:rPr>
          <w:lang w:val="pl-PL"/>
        </w:rPr>
      </w:pPr>
      <w:r w:rsidRPr="00F62C34">
        <w:rPr>
          <w:lang w:val="pl-PL"/>
        </w:rPr>
        <w:t>Brakujące materiały preizolowane zgłoszone przez Wykonawcę w terminie, o którym mowa w ust. 5, zostaną uzupełnione przez Zamawiającego, natomiast materiały zgłoszone po tym terminie zapewnia Wykonawca w ramach Wynagrodzenia.</w:t>
      </w:r>
      <w:r w:rsidR="00F62C34" w:rsidRPr="00F62C34">
        <w:rPr>
          <w:lang w:val="pl-PL"/>
        </w:rPr>
        <w:t xml:space="preserve"> </w:t>
      </w:r>
    </w:p>
    <w:p w14:paraId="15B2D93F" w14:textId="77777777" w:rsidR="00F62C34" w:rsidRDefault="00380F75" w:rsidP="00FC0F04">
      <w:pPr>
        <w:pStyle w:val="Akapitzlist"/>
        <w:numPr>
          <w:ilvl w:val="0"/>
          <w:numId w:val="58"/>
        </w:numPr>
        <w:ind w:left="426" w:right="15"/>
        <w:jc w:val="both"/>
        <w:rPr>
          <w:lang w:val="pl-PL"/>
        </w:rPr>
      </w:pPr>
      <w:r w:rsidRPr="00F62C34">
        <w:rPr>
          <w:lang w:val="pl-PL"/>
        </w:rPr>
        <w:t xml:space="preserve">Kierownik budowy Wykonawcy jest zobowiązany do odbioru materiałów wymienionych w </w:t>
      </w:r>
      <w:r w:rsidRPr="00F62C34">
        <w:rPr>
          <w:b/>
          <w:lang w:val="pl-PL"/>
        </w:rPr>
        <w:t>Załączniku nr 3</w:t>
      </w:r>
      <w:r w:rsidRPr="00F62C34">
        <w:rPr>
          <w:lang w:val="pl-PL"/>
        </w:rPr>
        <w:t xml:space="preserve"> wraz z dokumentami potwierdzającymi ich jakość oraz do podpisania protokołu odbioru. Wzór protokołu odbioru stanowi </w:t>
      </w:r>
      <w:r w:rsidRPr="00F62C34">
        <w:rPr>
          <w:b/>
          <w:lang w:val="pl-PL"/>
        </w:rPr>
        <w:t>Załącznik nr 14</w:t>
      </w:r>
      <w:r w:rsidRPr="00F62C34">
        <w:rPr>
          <w:lang w:val="pl-PL"/>
        </w:rPr>
        <w:t>. Wykonawca ponosi odpowiedzialność za te materiały do dnia podpisania przez Strony protokołu końcowego odbioru robót.</w:t>
      </w:r>
    </w:p>
    <w:p w14:paraId="54BDBE34" w14:textId="7E68CDFA" w:rsidR="00F62C34" w:rsidRPr="00F62C34" w:rsidRDefault="00380F75" w:rsidP="00FC0F04">
      <w:pPr>
        <w:pStyle w:val="Akapitzlist"/>
        <w:numPr>
          <w:ilvl w:val="0"/>
          <w:numId w:val="58"/>
        </w:numPr>
        <w:ind w:left="426" w:right="15"/>
        <w:jc w:val="both"/>
        <w:rPr>
          <w:lang w:val="pl-PL"/>
        </w:rPr>
      </w:pPr>
      <w:r w:rsidRPr="00F62C34">
        <w:rPr>
          <w:lang w:val="pl-PL"/>
        </w:rPr>
        <w:lastRenderedPageBreak/>
        <w:t>Wbudowanie materiałów może nastąpić po dopuszczeniu przez danego inspektora nadzoru z ramienia Zamawiającego do ich wykorzystania. Wszelka dokumentacja dotycząca wykorzystywanych materiałów musi być sporządzona w języku polskim.</w:t>
      </w:r>
    </w:p>
    <w:p w14:paraId="43B91D0A" w14:textId="2E7EE256" w:rsidR="00380F75" w:rsidRPr="00F62C34" w:rsidRDefault="00380F75" w:rsidP="00FC0F04">
      <w:pPr>
        <w:pStyle w:val="Akapitzlist"/>
        <w:numPr>
          <w:ilvl w:val="0"/>
          <w:numId w:val="58"/>
        </w:numPr>
        <w:ind w:left="426" w:right="15"/>
        <w:jc w:val="both"/>
        <w:rPr>
          <w:lang w:val="pl-PL"/>
        </w:rPr>
      </w:pPr>
      <w:r w:rsidRPr="00F62C34">
        <w:rPr>
          <w:lang w:val="pl-PL"/>
        </w:rPr>
        <w:t>Zamawiający dopuszcza wyroby spełniające wymogi innych norm a posiadających cechy równoważne oraz standardy i parametry określone w przywoływanych opracowaniach Polskich Norm (PN).</w:t>
      </w:r>
    </w:p>
    <w:p w14:paraId="2F9BF2E2" w14:textId="45494D3C" w:rsidR="00380F75" w:rsidRPr="00F62C34" w:rsidRDefault="00380F75" w:rsidP="00FC0F04">
      <w:pPr>
        <w:pStyle w:val="Akapitzlist"/>
        <w:numPr>
          <w:ilvl w:val="0"/>
          <w:numId w:val="58"/>
        </w:numPr>
        <w:ind w:left="426" w:right="15"/>
        <w:jc w:val="both"/>
        <w:rPr>
          <w:lang w:val="pl-PL"/>
        </w:rPr>
      </w:pPr>
      <w:r w:rsidRPr="00F62C34">
        <w:rPr>
          <w:lang w:val="pl-PL"/>
        </w:rPr>
        <w:t xml:space="preserve">W przypadku, w którym Zamawiający zawiera Umowę przed zawarciem umowy na dostawę materiałów preizolowanych wymaganych do realizacji przedmiotu Umowy, </w:t>
      </w:r>
      <w:r w:rsidRPr="00F62C34">
        <w:rPr>
          <w:b/>
          <w:lang w:val="pl-PL"/>
        </w:rPr>
        <w:t>Załącznik nr 3</w:t>
      </w:r>
      <w:r w:rsidRPr="00F62C34">
        <w:rPr>
          <w:lang w:val="pl-PL"/>
        </w:rPr>
        <w:t xml:space="preserve"> zostanie przedstawiony przez Zamawiającego (w wersji uwzględniającej materiały wybranego dostawcy) w terminie 30 dni od dnia zawarcia Umowy.  </w:t>
      </w:r>
    </w:p>
    <w:p w14:paraId="67277F3A" w14:textId="77777777" w:rsidR="001D39A9" w:rsidRPr="00F62C34" w:rsidRDefault="001D39A9" w:rsidP="00674DA5">
      <w:pPr>
        <w:ind w:left="426" w:right="15" w:hanging="426"/>
        <w:rPr>
          <w:b/>
          <w:lang w:val="pl-PL"/>
        </w:rPr>
      </w:pPr>
    </w:p>
    <w:p w14:paraId="4C4C9836" w14:textId="77777777" w:rsidR="005B367D" w:rsidRDefault="00380F75" w:rsidP="005B367D">
      <w:pPr>
        <w:jc w:val="center"/>
        <w:rPr>
          <w:b/>
          <w:lang w:val="pl-PL"/>
        </w:rPr>
      </w:pPr>
      <w:r w:rsidRPr="00F62C34">
        <w:rPr>
          <w:b/>
          <w:lang w:val="pl-PL"/>
        </w:rPr>
        <w:t>TERMIN WYKONANIA</w:t>
      </w:r>
    </w:p>
    <w:p w14:paraId="352ACC5F" w14:textId="21837C84" w:rsidR="00380F75" w:rsidRPr="005B367D" w:rsidRDefault="00380F75" w:rsidP="005B367D">
      <w:pPr>
        <w:jc w:val="center"/>
        <w:rPr>
          <w:b/>
          <w:lang w:val="pl-PL"/>
        </w:rPr>
      </w:pPr>
      <w:r w:rsidRPr="00F62C34">
        <w:rPr>
          <w:b/>
          <w:lang w:val="pl-PL"/>
        </w:rPr>
        <w:t>§ 4.</w:t>
      </w:r>
    </w:p>
    <w:p w14:paraId="45EF205E" w14:textId="77777777" w:rsidR="00380F75" w:rsidRPr="00F62C34" w:rsidRDefault="00380F75" w:rsidP="00FC0F04">
      <w:pPr>
        <w:numPr>
          <w:ilvl w:val="0"/>
          <w:numId w:val="12"/>
        </w:numPr>
        <w:tabs>
          <w:tab w:val="left" w:pos="1134"/>
        </w:tabs>
        <w:ind w:left="426" w:right="-3" w:hanging="425"/>
        <w:jc w:val="both"/>
        <w:rPr>
          <w:lang w:val="pl-PL"/>
        </w:rPr>
      </w:pPr>
      <w:r w:rsidRPr="00F62C34">
        <w:rPr>
          <w:lang w:val="pl-PL"/>
        </w:rPr>
        <w:t xml:space="preserve">Wykonawca zobowiązuje się wykonać całość przedmiotu Umowy zgodnie z Dokumentacją projektową i formalnoprawną stanowiącą </w:t>
      </w:r>
      <w:r w:rsidRPr="00F62C34">
        <w:rPr>
          <w:b/>
          <w:lang w:val="pl-PL"/>
        </w:rPr>
        <w:t>Załącznik nr 1</w:t>
      </w:r>
      <w:r w:rsidRPr="00F62C34">
        <w:rPr>
          <w:lang w:val="pl-PL"/>
        </w:rPr>
        <w:t xml:space="preserve"> do Umowy, Specyfikacją techniczną wykonania i odbioru robót budowlanych stanowiącą </w:t>
      </w:r>
      <w:r w:rsidRPr="00F62C34">
        <w:rPr>
          <w:b/>
          <w:lang w:val="pl-PL"/>
        </w:rPr>
        <w:t>Załącznik nr 2</w:t>
      </w:r>
      <w:r w:rsidRPr="00F62C34">
        <w:rPr>
          <w:lang w:val="pl-PL"/>
        </w:rPr>
        <w:t xml:space="preserve"> do Umowy oraz z Harmonogramem rzeczowo-finansowym, o którym mowa w § 5, w następujących terminach:</w:t>
      </w:r>
    </w:p>
    <w:p w14:paraId="01B99769" w14:textId="747554B9" w:rsidR="00380F75" w:rsidRPr="00F62C34" w:rsidRDefault="00380F75" w:rsidP="00FC0F04">
      <w:pPr>
        <w:numPr>
          <w:ilvl w:val="1"/>
          <w:numId w:val="59"/>
        </w:numPr>
        <w:ind w:left="1134" w:right="-3"/>
        <w:jc w:val="both"/>
      </w:pPr>
      <w:r w:rsidRPr="00F62C34">
        <w:rPr>
          <w:lang w:val="pl-PL"/>
        </w:rPr>
        <w:t xml:space="preserve">w zakresie </w:t>
      </w:r>
      <w:r w:rsidRPr="00F62C34">
        <w:rPr>
          <w:b/>
          <w:lang w:val="pl-PL"/>
        </w:rPr>
        <w:t>gotowości do uruchomienia dostawy ciepła po kompletnym i</w:t>
      </w:r>
      <w:r w:rsidR="00674DA5">
        <w:rPr>
          <w:b/>
          <w:lang w:val="pl-PL"/>
        </w:rPr>
        <w:t> </w:t>
      </w:r>
      <w:r w:rsidRPr="00F62C34">
        <w:rPr>
          <w:b/>
          <w:lang w:val="pl-PL"/>
        </w:rPr>
        <w:t xml:space="preserve">prawidłowym wykonaniu robót, siecią docelową </w:t>
      </w:r>
      <w:r w:rsidRPr="00F62C34">
        <w:rPr>
          <w:lang w:val="pl-PL"/>
        </w:rPr>
        <w:t>w terminie do</w:t>
      </w:r>
      <w:r w:rsidRPr="00F62C34">
        <w:rPr>
          <w:b/>
          <w:lang w:val="pl-PL"/>
        </w:rPr>
        <w:t xml:space="preserve"> </w:t>
      </w:r>
      <w:del w:id="1" w:author="Pietrzak Helena - ADICT" w:date="2026-01-16T09:23:00Z">
        <w:r w:rsidR="003305E0" w:rsidRPr="008E59E7" w:rsidDel="00CA3064">
          <w:rPr>
            <w:b/>
          </w:rPr>
          <w:delText>24</w:delText>
        </w:r>
        <w:r w:rsidR="00360FC4" w:rsidRPr="008E59E7" w:rsidDel="00CA3064">
          <w:rPr>
            <w:b/>
          </w:rPr>
          <w:delText>.0</w:delText>
        </w:r>
        <w:r w:rsidR="003305E0" w:rsidRPr="008E59E7" w:rsidDel="00CA3064">
          <w:rPr>
            <w:b/>
          </w:rPr>
          <w:delText>7</w:delText>
        </w:r>
      </w:del>
      <w:ins w:id="2" w:author="Pietrzak Helena - ADICT" w:date="2026-01-16T09:23:00Z">
        <w:r w:rsidR="00CA3064">
          <w:rPr>
            <w:b/>
          </w:rPr>
          <w:t>31.08</w:t>
        </w:r>
      </w:ins>
      <w:r w:rsidR="00F84138" w:rsidRPr="008E59E7">
        <w:rPr>
          <w:b/>
        </w:rPr>
        <w:t>.202</w:t>
      </w:r>
      <w:r w:rsidR="00360FC4" w:rsidRPr="008E59E7">
        <w:rPr>
          <w:b/>
        </w:rPr>
        <w:t>6</w:t>
      </w:r>
      <w:r w:rsidRPr="00F62C34">
        <w:rPr>
          <w:b/>
        </w:rPr>
        <w:t xml:space="preserve"> r.,</w:t>
      </w:r>
    </w:p>
    <w:p w14:paraId="47F241C7" w14:textId="4B11B927" w:rsidR="00380F75" w:rsidRPr="00F62C34" w:rsidRDefault="00380F75" w:rsidP="00FC0F04">
      <w:pPr>
        <w:numPr>
          <w:ilvl w:val="1"/>
          <w:numId w:val="59"/>
        </w:numPr>
        <w:ind w:left="1134" w:right="-3"/>
        <w:jc w:val="both"/>
      </w:pPr>
      <w:r w:rsidRPr="00F62C34">
        <w:t>w</w:t>
      </w:r>
      <w:r w:rsidRPr="00F62C34">
        <w:rPr>
          <w:b/>
        </w:rPr>
        <w:t xml:space="preserve"> </w:t>
      </w:r>
      <w:r w:rsidRPr="00F62C34">
        <w:t>zakresie</w:t>
      </w:r>
      <w:r w:rsidRPr="00F62C34">
        <w:rPr>
          <w:b/>
        </w:rPr>
        <w:t xml:space="preserve"> odbioru technicznego </w:t>
      </w:r>
      <w:r w:rsidRPr="00F62C34">
        <w:t>w terminie do</w:t>
      </w:r>
      <w:r w:rsidRPr="00F62C34">
        <w:rPr>
          <w:b/>
        </w:rPr>
        <w:t xml:space="preserve"> </w:t>
      </w:r>
      <w:del w:id="3" w:author="Pietrzak Helena - ADICT" w:date="2026-01-16T09:23:00Z">
        <w:r w:rsidR="003305E0" w:rsidRPr="008E59E7" w:rsidDel="00CA3064">
          <w:rPr>
            <w:b/>
          </w:rPr>
          <w:delText>31</w:delText>
        </w:r>
        <w:r w:rsidR="00807E09" w:rsidRPr="008E59E7" w:rsidDel="00CA3064">
          <w:rPr>
            <w:b/>
          </w:rPr>
          <w:delText>.0</w:delText>
        </w:r>
        <w:r w:rsidR="003305E0" w:rsidRPr="008E59E7" w:rsidDel="00CA3064">
          <w:rPr>
            <w:b/>
          </w:rPr>
          <w:delText>7</w:delText>
        </w:r>
      </w:del>
      <w:ins w:id="4" w:author="Pietrzak Helena - ADICT" w:date="2026-01-16T09:23:00Z">
        <w:r w:rsidR="00CA3064">
          <w:rPr>
            <w:b/>
          </w:rPr>
          <w:t>07.09</w:t>
        </w:r>
      </w:ins>
      <w:r w:rsidR="00807E09" w:rsidRPr="008E59E7">
        <w:rPr>
          <w:b/>
        </w:rPr>
        <w:t>.202</w:t>
      </w:r>
      <w:r w:rsidR="00360FC4" w:rsidRPr="008E59E7">
        <w:rPr>
          <w:b/>
        </w:rPr>
        <w:t>6</w:t>
      </w:r>
      <w:r w:rsidRPr="00F62C34">
        <w:rPr>
          <w:b/>
        </w:rPr>
        <w:t xml:space="preserve"> r.</w:t>
      </w:r>
      <w:r w:rsidRPr="00F62C34">
        <w:t>,</w:t>
      </w:r>
    </w:p>
    <w:p w14:paraId="33D256B3" w14:textId="5B0EFB79" w:rsidR="00380F75" w:rsidRPr="00F62C34" w:rsidRDefault="00380F75" w:rsidP="00FC0F04">
      <w:pPr>
        <w:numPr>
          <w:ilvl w:val="1"/>
          <w:numId w:val="59"/>
        </w:numPr>
        <w:ind w:left="1134" w:right="-3"/>
        <w:jc w:val="both"/>
      </w:pPr>
      <w:r w:rsidRPr="00F62C34">
        <w:t>w</w:t>
      </w:r>
      <w:r w:rsidRPr="00F62C34">
        <w:rPr>
          <w:b/>
        </w:rPr>
        <w:t xml:space="preserve"> </w:t>
      </w:r>
      <w:r w:rsidRPr="00F62C34">
        <w:t>zakresie</w:t>
      </w:r>
      <w:r w:rsidRPr="00F62C34">
        <w:rPr>
          <w:b/>
        </w:rPr>
        <w:t xml:space="preserve"> odbioru końcowego </w:t>
      </w:r>
      <w:r w:rsidRPr="00F62C34">
        <w:t xml:space="preserve">w terminie do </w:t>
      </w:r>
      <w:del w:id="5" w:author="Pietrzak Helena - ADICT" w:date="2026-01-16T09:23:00Z">
        <w:r w:rsidR="00360FC4" w:rsidRPr="008E59E7" w:rsidDel="00CA3064">
          <w:rPr>
            <w:b/>
          </w:rPr>
          <w:delText>1</w:delText>
        </w:r>
        <w:r w:rsidR="008E59E7" w:rsidRPr="008E59E7" w:rsidDel="00CA3064">
          <w:rPr>
            <w:b/>
          </w:rPr>
          <w:delText>4</w:delText>
        </w:r>
        <w:r w:rsidR="009429FA" w:rsidRPr="008E59E7" w:rsidDel="00CA3064">
          <w:rPr>
            <w:b/>
          </w:rPr>
          <w:delText>.</w:delText>
        </w:r>
        <w:r w:rsidR="003305E0" w:rsidRPr="008E59E7" w:rsidDel="00CA3064">
          <w:rPr>
            <w:b/>
          </w:rPr>
          <w:delText>09</w:delText>
        </w:r>
      </w:del>
      <w:ins w:id="6" w:author="Pietrzak Helena - ADICT" w:date="2026-01-16T09:23:00Z">
        <w:r w:rsidR="00CA3064">
          <w:rPr>
            <w:b/>
          </w:rPr>
          <w:t>22.10</w:t>
        </w:r>
      </w:ins>
      <w:r w:rsidR="009429FA" w:rsidRPr="008E59E7">
        <w:rPr>
          <w:b/>
        </w:rPr>
        <w:t>.202</w:t>
      </w:r>
      <w:r w:rsidR="00360FC4" w:rsidRPr="008E59E7">
        <w:rPr>
          <w:b/>
        </w:rPr>
        <w:t>6</w:t>
      </w:r>
      <w:r w:rsidRPr="00F62C34">
        <w:rPr>
          <w:b/>
        </w:rPr>
        <w:t xml:space="preserve"> r.</w:t>
      </w:r>
    </w:p>
    <w:p w14:paraId="2754CE9F" w14:textId="77777777" w:rsidR="00380F75" w:rsidRPr="00F62C34" w:rsidRDefault="00380F75" w:rsidP="00FC0F04">
      <w:pPr>
        <w:numPr>
          <w:ilvl w:val="0"/>
          <w:numId w:val="12"/>
        </w:numPr>
        <w:tabs>
          <w:tab w:val="left" w:pos="1134"/>
        </w:tabs>
        <w:ind w:left="426" w:right="-3" w:hanging="425"/>
        <w:jc w:val="both"/>
        <w:rPr>
          <w:lang w:val="pl-PL"/>
        </w:rPr>
      </w:pPr>
      <w:r w:rsidRPr="00F62C34">
        <w:rPr>
          <w:lang w:val="pl-PL"/>
        </w:rPr>
        <w:t>O terminie rozpoczęcia robót Wykonawca poinformuje Zamawiającego z </w:t>
      </w:r>
      <w:r w:rsidRPr="00F62C34">
        <w:rPr>
          <w:b/>
          <w:lang w:val="pl-PL"/>
        </w:rPr>
        <w:t>siedmiodniowym</w:t>
      </w:r>
      <w:r w:rsidRPr="00F62C34">
        <w:rPr>
          <w:lang w:val="pl-PL"/>
        </w:rPr>
        <w:t xml:space="preserve"> wyprzedzeniem, poprzez przesłanie e-maila </w:t>
      </w:r>
      <w:r w:rsidRPr="00F62C34">
        <w:rPr>
          <w:i/>
          <w:lang w:val="pl-PL"/>
        </w:rPr>
        <w:t>(z potwierdzeniem odbioru)</w:t>
      </w:r>
      <w:r w:rsidRPr="00F62C34">
        <w:rPr>
          <w:lang w:val="pl-PL"/>
        </w:rPr>
        <w:t xml:space="preserve"> na adres: </w:t>
      </w:r>
      <w:r w:rsidRPr="00F62C34">
        <w:rPr>
          <w:b/>
          <w:color w:val="548DD4" w:themeColor="text2" w:themeTint="99"/>
          <w:u w:val="single"/>
          <w:lang w:val="pl-PL"/>
        </w:rPr>
        <w:t>pl.vwaw.</w:t>
      </w:r>
      <w:hyperlink r:id="rId9">
        <w:r w:rsidRPr="00F62C34">
          <w:rPr>
            <w:rStyle w:val="Hipercze"/>
            <w:b/>
            <w:color w:val="548DD4" w:themeColor="text2" w:themeTint="99"/>
            <w:lang w:val="pl-PL"/>
          </w:rPr>
          <w:t>inwestycje.mailbox@veolia.com</w:t>
        </w:r>
      </w:hyperlink>
      <w:r w:rsidRPr="00F62C34">
        <w:rPr>
          <w:lang w:val="pl-PL"/>
        </w:rPr>
        <w:t>.</w:t>
      </w:r>
    </w:p>
    <w:p w14:paraId="7B876913" w14:textId="77777777" w:rsidR="00380F75" w:rsidRPr="00F62C34" w:rsidRDefault="00380F75" w:rsidP="004D3D8E">
      <w:pPr>
        <w:ind w:left="1134" w:hanging="141"/>
        <w:rPr>
          <w:b/>
          <w:lang w:val="pl-PL"/>
        </w:rPr>
      </w:pPr>
    </w:p>
    <w:p w14:paraId="78B4D556" w14:textId="7D81FA70" w:rsidR="005B367D" w:rsidRDefault="00380F75" w:rsidP="005B367D">
      <w:pPr>
        <w:jc w:val="center"/>
        <w:rPr>
          <w:b/>
          <w:lang w:val="pl-PL"/>
        </w:rPr>
      </w:pPr>
      <w:r w:rsidRPr="00F62C34">
        <w:rPr>
          <w:b/>
          <w:lang w:val="pl-PL"/>
        </w:rPr>
        <w:t xml:space="preserve">HARMONOGRAM RZECZOWO </w:t>
      </w:r>
      <w:r w:rsidR="005B367D">
        <w:rPr>
          <w:b/>
          <w:lang w:val="pl-PL"/>
        </w:rPr>
        <w:t>–</w:t>
      </w:r>
      <w:r w:rsidRPr="00F62C34">
        <w:rPr>
          <w:b/>
          <w:lang w:val="pl-PL"/>
        </w:rPr>
        <w:t xml:space="preserve"> FINANSOWY</w:t>
      </w:r>
    </w:p>
    <w:p w14:paraId="3F0A35D4" w14:textId="5A0E7BEB" w:rsidR="00380F75" w:rsidRPr="005B367D" w:rsidRDefault="00380F75" w:rsidP="005B367D">
      <w:pPr>
        <w:jc w:val="center"/>
        <w:rPr>
          <w:b/>
          <w:lang w:val="pl-PL"/>
        </w:rPr>
      </w:pPr>
      <w:r w:rsidRPr="00F62C34">
        <w:rPr>
          <w:b/>
          <w:lang w:val="pl-PL"/>
        </w:rPr>
        <w:t>§ 5.</w:t>
      </w:r>
    </w:p>
    <w:p w14:paraId="05BFE4CE" w14:textId="77777777" w:rsidR="00380F75" w:rsidRPr="00F62C34" w:rsidRDefault="00380F75" w:rsidP="00FC0F04">
      <w:pPr>
        <w:numPr>
          <w:ilvl w:val="0"/>
          <w:numId w:val="17"/>
        </w:numPr>
        <w:tabs>
          <w:tab w:val="left" w:pos="1418"/>
        </w:tabs>
        <w:ind w:left="426" w:right="-3" w:hanging="425"/>
        <w:jc w:val="both"/>
        <w:rPr>
          <w:lang w:val="pl-PL"/>
        </w:rPr>
      </w:pPr>
      <w:r w:rsidRPr="00F62C34">
        <w:rPr>
          <w:lang w:val="pl-PL"/>
        </w:rPr>
        <w:t xml:space="preserve">Wykonawca zobowiązany jest do sporządzenia i dostarczenia do </w:t>
      </w:r>
      <w:r w:rsidRPr="00F62C34">
        <w:rPr>
          <w:b/>
          <w:lang w:val="pl-PL"/>
        </w:rPr>
        <w:t xml:space="preserve">Kancelarii </w:t>
      </w:r>
      <w:r w:rsidRPr="00F62C34">
        <w:rPr>
          <w:lang w:val="pl-PL"/>
        </w:rPr>
        <w:t xml:space="preserve">Zamawiającego mieszczącej się przy ul. Stefana Batorego 2, 02-591 Warszawa, </w:t>
      </w:r>
      <w:r w:rsidRPr="00F62C34">
        <w:rPr>
          <w:lang w:val="pl-PL"/>
        </w:rPr>
        <w:br/>
        <w:t xml:space="preserve">w terminie </w:t>
      </w:r>
      <w:r w:rsidRPr="00F62C34">
        <w:rPr>
          <w:b/>
          <w:lang w:val="pl-PL"/>
        </w:rPr>
        <w:t>7 dni</w:t>
      </w:r>
      <w:r w:rsidRPr="00F62C34">
        <w:rPr>
          <w:lang w:val="pl-PL"/>
        </w:rPr>
        <w:t xml:space="preserve"> roboczych od daty zawarcia Umowy, Harmonogramu rzeczowo - finansowego (zwanego dalej: „Harmonogramem</w:t>
      </w:r>
      <w:r w:rsidRPr="00F62C34">
        <w:rPr>
          <w:i/>
          <w:lang w:val="pl-PL"/>
        </w:rPr>
        <w:t>”)</w:t>
      </w:r>
      <w:r w:rsidRPr="00F62C34">
        <w:rPr>
          <w:lang w:val="pl-PL"/>
        </w:rPr>
        <w:t xml:space="preserve"> oraz uzgodnienia dostarczonego Harmonogramu z danym inspektorem nadzoru Zamawiającego.</w:t>
      </w:r>
    </w:p>
    <w:p w14:paraId="2DB95DB2" w14:textId="0CE5936C" w:rsidR="00380F75" w:rsidRPr="00F62C34" w:rsidRDefault="00380F75" w:rsidP="00FC0F04">
      <w:pPr>
        <w:numPr>
          <w:ilvl w:val="0"/>
          <w:numId w:val="17"/>
        </w:numPr>
        <w:ind w:left="426" w:right="-3" w:hanging="425"/>
        <w:jc w:val="both"/>
        <w:rPr>
          <w:lang w:val="pl-PL"/>
        </w:rPr>
      </w:pPr>
      <w:r w:rsidRPr="00F62C34">
        <w:rPr>
          <w:lang w:val="pl-PL"/>
        </w:rPr>
        <w:t>Harmonogram będzie odzwierciedlał terminy wykonania oraz ceny za poszczególne elementy przedmiotu Umowy</w:t>
      </w:r>
      <w:r w:rsidRPr="00F62C34">
        <w:rPr>
          <w:b/>
          <w:lang w:val="pl-PL"/>
        </w:rPr>
        <w:t> </w:t>
      </w:r>
      <w:r w:rsidRPr="00F62C34">
        <w:rPr>
          <w:lang w:val="pl-PL"/>
        </w:rPr>
        <w:t xml:space="preserve">zawarte w </w:t>
      </w:r>
      <w:r w:rsidRPr="00F62C34">
        <w:rPr>
          <w:b/>
          <w:lang w:val="pl-PL"/>
        </w:rPr>
        <w:t>Załączniku nr 5</w:t>
      </w:r>
      <w:r w:rsidRPr="00F62C34">
        <w:rPr>
          <w:lang w:val="pl-PL"/>
        </w:rPr>
        <w:t xml:space="preserve"> do Umowy, w tym koszty realizacji poszczególnych zadań i etapów robót z uwzględnieniem podziału na sieć ciepłowniczą i przyłącza sieci ciepłowniczej.</w:t>
      </w:r>
    </w:p>
    <w:p w14:paraId="3B4C4B9C" w14:textId="6464BAE8" w:rsidR="00380F75" w:rsidRPr="00F62C34" w:rsidRDefault="00380F75" w:rsidP="00FC0F04">
      <w:pPr>
        <w:numPr>
          <w:ilvl w:val="0"/>
          <w:numId w:val="17"/>
        </w:numPr>
        <w:ind w:left="426" w:right="-3" w:hanging="425"/>
        <w:jc w:val="both"/>
        <w:rPr>
          <w:lang w:val="pl-PL"/>
        </w:rPr>
      </w:pPr>
      <w:r w:rsidRPr="00F62C34">
        <w:rPr>
          <w:lang w:val="pl-PL"/>
        </w:rPr>
        <w:t xml:space="preserve">Ewentualne błędy lub nieścisłości w przekazanym Harmonogramie wskazane przez danego inspektora nadzoru Wykonawca zobowiązany jest poprawić w terminie </w:t>
      </w:r>
      <w:r w:rsidRPr="00F62C34">
        <w:rPr>
          <w:b/>
          <w:lang w:val="pl-PL"/>
        </w:rPr>
        <w:t>2 dni</w:t>
      </w:r>
      <w:r w:rsidRPr="00F62C34">
        <w:rPr>
          <w:lang w:val="pl-PL"/>
        </w:rPr>
        <w:t xml:space="preserve"> roboczych od daty powiadomienia go o tym fakcie przez danego inspektora nadzoru drogą elektroniczną na adres wskazany w § 11 ust. 4 pkt 1. Poprawiony Harmonogram należy przesłać Zamawiającemu na adres e-mail </w:t>
      </w:r>
      <w:hyperlink r:id="rId10" w:history="1">
        <w:r w:rsidR="00294479" w:rsidRPr="00AB5E7D">
          <w:rPr>
            <w:rStyle w:val="Hipercze"/>
            <w:lang w:val="pl-PL"/>
          </w:rPr>
          <w:t>pl.vwaw.inwestycje.mailbox@veolia.com</w:t>
        </w:r>
      </w:hyperlink>
      <w:r w:rsidR="00294479">
        <w:rPr>
          <w:lang w:val="pl-PL"/>
        </w:rPr>
        <w:t xml:space="preserve"> </w:t>
      </w:r>
      <w:r w:rsidRPr="00380F75">
        <w:rPr>
          <w:lang w:val="pl-PL"/>
        </w:rPr>
        <w:t>.</w:t>
      </w:r>
      <w:r w:rsidRPr="00F62C34">
        <w:rPr>
          <w:lang w:val="pl-PL"/>
        </w:rPr>
        <w:t xml:space="preserve"> Jeżeli </w:t>
      </w:r>
      <w:r w:rsidRPr="00F62C34">
        <w:rPr>
          <w:lang w:val="pl-PL"/>
        </w:rPr>
        <w:lastRenderedPageBreak/>
        <w:t>Zamawiający zgłosi ponownie uwagi do Harmonogramu będzie to równoznaczne z tym, że Harmonogram nie został poprawiony w terminie. Poprawiona wersja Harmonogramu będzie podlegać akceptacji inspektora nadzoru - wprost lub poprzez brak wniesienia kolejnych uwag w terminie 3 dni roboczych od daty przesłania ostatniej wersji. Ostateczna wersja Harmonogramu (zaakceptowana przez inspektora nadzoru) zostanie złożona przez Wykonawcę w formie pisemnej do Kancelarii Zamawiającego mieszczącej się przy ul. Stefana Batorego 2, 02-591 Warszawa w terminie 7 dni roboczych od daty jej przesłania na adres e-mail pl.vwaw.inwestycje.mailbox@veolia.com.</w:t>
      </w:r>
    </w:p>
    <w:p w14:paraId="78FD6042" w14:textId="77777777" w:rsidR="00380F75" w:rsidRPr="00F62C34" w:rsidRDefault="00380F75" w:rsidP="00FC0F04">
      <w:pPr>
        <w:numPr>
          <w:ilvl w:val="0"/>
          <w:numId w:val="17"/>
        </w:numPr>
        <w:ind w:left="426" w:right="-3" w:hanging="425"/>
        <w:jc w:val="both"/>
        <w:rPr>
          <w:lang w:val="pl-PL"/>
        </w:rPr>
      </w:pPr>
      <w:r w:rsidRPr="00F62C34">
        <w:rPr>
          <w:lang w:val="pl-PL"/>
        </w:rPr>
        <w:t xml:space="preserve">Zaakceptowany pisemnie przez danego inspektora nadzoru Zamawiającego Harmonogram będzie stanowił </w:t>
      </w:r>
      <w:r w:rsidRPr="00F62C34">
        <w:rPr>
          <w:b/>
          <w:lang w:val="pl-PL"/>
        </w:rPr>
        <w:t>Załącznik nr 6</w:t>
      </w:r>
      <w:r w:rsidRPr="00F62C34">
        <w:rPr>
          <w:lang w:val="pl-PL"/>
        </w:rPr>
        <w:t xml:space="preserve"> do Umowy.</w:t>
      </w:r>
    </w:p>
    <w:p w14:paraId="50A4C52B" w14:textId="77777777" w:rsidR="005B367D" w:rsidRDefault="005B367D" w:rsidP="005B367D">
      <w:pPr>
        <w:rPr>
          <w:b/>
          <w:lang w:val="pl-PL"/>
        </w:rPr>
      </w:pPr>
    </w:p>
    <w:p w14:paraId="049A46A8" w14:textId="33D0143A" w:rsidR="00380F75" w:rsidRPr="00035DE7" w:rsidRDefault="00380F75" w:rsidP="005B367D">
      <w:pPr>
        <w:jc w:val="center"/>
        <w:rPr>
          <w:b/>
          <w:lang w:val="pl-PL"/>
        </w:rPr>
      </w:pPr>
      <w:r w:rsidRPr="00035DE7">
        <w:rPr>
          <w:b/>
          <w:lang w:val="pl-PL"/>
        </w:rPr>
        <w:t>PRAWA I OBOWIĄZKI STRON</w:t>
      </w:r>
    </w:p>
    <w:p w14:paraId="2D953EB3" w14:textId="77777777" w:rsidR="00380F75" w:rsidRPr="00035DE7" w:rsidRDefault="00380F75" w:rsidP="005B367D">
      <w:pPr>
        <w:jc w:val="center"/>
        <w:rPr>
          <w:lang w:val="pl-PL"/>
        </w:rPr>
      </w:pPr>
      <w:r w:rsidRPr="00035DE7">
        <w:rPr>
          <w:b/>
          <w:lang w:val="pl-PL"/>
        </w:rPr>
        <w:t>§ 6.</w:t>
      </w:r>
    </w:p>
    <w:p w14:paraId="51931E2F" w14:textId="71B1435A" w:rsidR="00380F75" w:rsidRPr="00035DE7" w:rsidRDefault="00380F75" w:rsidP="00035DE7">
      <w:pPr>
        <w:ind w:right="1278"/>
        <w:jc w:val="both"/>
        <w:rPr>
          <w:lang w:val="pl-PL"/>
        </w:rPr>
      </w:pPr>
      <w:r w:rsidRPr="00035DE7">
        <w:rPr>
          <w:lang w:val="pl-PL"/>
        </w:rPr>
        <w:t>Do obowiązków Zamawiającego należy:</w:t>
      </w:r>
    </w:p>
    <w:p w14:paraId="13F9E404" w14:textId="77777777" w:rsidR="00380F75" w:rsidRPr="00035DE7" w:rsidRDefault="00380F75" w:rsidP="00FC0F04">
      <w:pPr>
        <w:numPr>
          <w:ilvl w:val="0"/>
          <w:numId w:val="9"/>
        </w:numPr>
        <w:ind w:left="993" w:right="1278" w:hanging="426"/>
        <w:jc w:val="both"/>
        <w:rPr>
          <w:lang w:val="pl-PL"/>
        </w:rPr>
      </w:pPr>
      <w:r w:rsidRPr="00035DE7">
        <w:rPr>
          <w:lang w:val="pl-PL"/>
        </w:rPr>
        <w:t xml:space="preserve">dostarczenie materiałów wymienionych w </w:t>
      </w:r>
      <w:r w:rsidRPr="00035DE7">
        <w:rPr>
          <w:b/>
          <w:lang w:val="pl-PL"/>
        </w:rPr>
        <w:t xml:space="preserve">Załączniku nr 3 </w:t>
      </w:r>
      <w:r w:rsidRPr="00035DE7">
        <w:rPr>
          <w:lang w:val="pl-PL"/>
        </w:rPr>
        <w:t xml:space="preserve">do Umowy wraz </w:t>
      </w:r>
      <w:r w:rsidRPr="00035DE7">
        <w:rPr>
          <w:lang w:val="pl-PL"/>
        </w:rPr>
        <w:br/>
        <w:t>z dokumentami potwierdzającymi ich jakość,</w:t>
      </w:r>
    </w:p>
    <w:p w14:paraId="74AD395A" w14:textId="77777777" w:rsidR="00380F75" w:rsidRPr="00035DE7" w:rsidRDefault="00380F75" w:rsidP="00FC0F04">
      <w:pPr>
        <w:numPr>
          <w:ilvl w:val="0"/>
          <w:numId w:val="9"/>
        </w:numPr>
        <w:ind w:left="993" w:right="1278" w:hanging="426"/>
        <w:jc w:val="both"/>
        <w:rPr>
          <w:lang w:val="pl-PL"/>
        </w:rPr>
      </w:pPr>
      <w:r w:rsidRPr="00035DE7">
        <w:rPr>
          <w:lang w:val="pl-PL"/>
        </w:rPr>
        <w:t>przekazanie dokumentacji projektowej i formalno-prawnej umożliwiającej rozpoczęcie robót,</w:t>
      </w:r>
    </w:p>
    <w:p w14:paraId="347E31F9" w14:textId="77777777" w:rsidR="00380F75" w:rsidRPr="00035DE7" w:rsidRDefault="00380F75" w:rsidP="00FC0F04">
      <w:pPr>
        <w:numPr>
          <w:ilvl w:val="0"/>
          <w:numId w:val="9"/>
        </w:numPr>
        <w:ind w:left="993" w:right="1278" w:hanging="426"/>
        <w:jc w:val="both"/>
        <w:rPr>
          <w:lang w:val="pl-PL"/>
        </w:rPr>
      </w:pPr>
      <w:r w:rsidRPr="00035DE7">
        <w:rPr>
          <w:lang w:val="pl-PL"/>
        </w:rPr>
        <w:t>protokolarne wprowadzenie Wykonawcy na teren budowy,</w:t>
      </w:r>
    </w:p>
    <w:p w14:paraId="684FF618" w14:textId="77777777" w:rsidR="00380F75" w:rsidRPr="00035DE7" w:rsidRDefault="00380F75" w:rsidP="00FC0F04">
      <w:pPr>
        <w:numPr>
          <w:ilvl w:val="0"/>
          <w:numId w:val="9"/>
        </w:numPr>
        <w:ind w:left="993" w:right="1278" w:hanging="426"/>
        <w:jc w:val="both"/>
        <w:rPr>
          <w:lang w:val="pl-PL"/>
        </w:rPr>
      </w:pPr>
      <w:r w:rsidRPr="00035DE7">
        <w:rPr>
          <w:lang w:val="pl-PL"/>
        </w:rPr>
        <w:t>prowadzenie nadzoru inwestorskiego,</w:t>
      </w:r>
    </w:p>
    <w:p w14:paraId="5EA0F259" w14:textId="77777777" w:rsidR="00380F75" w:rsidRPr="00035DE7" w:rsidRDefault="00380F75" w:rsidP="00FC0F04">
      <w:pPr>
        <w:numPr>
          <w:ilvl w:val="0"/>
          <w:numId w:val="9"/>
        </w:numPr>
        <w:ind w:left="993" w:right="1278" w:hanging="426"/>
        <w:jc w:val="both"/>
        <w:rPr>
          <w:lang w:val="pl-PL"/>
        </w:rPr>
      </w:pPr>
      <w:r w:rsidRPr="00035DE7">
        <w:rPr>
          <w:lang w:val="pl-PL"/>
        </w:rPr>
        <w:t>odbiór robót wykonanych zgodnie z Umową,</w:t>
      </w:r>
    </w:p>
    <w:p w14:paraId="5F7E354B" w14:textId="77777777" w:rsidR="00380F75" w:rsidRPr="00035DE7" w:rsidRDefault="00380F75" w:rsidP="00FC0F04">
      <w:pPr>
        <w:numPr>
          <w:ilvl w:val="0"/>
          <w:numId w:val="9"/>
        </w:numPr>
        <w:tabs>
          <w:tab w:val="left" w:pos="1701"/>
        </w:tabs>
        <w:ind w:left="993" w:right="1278" w:hanging="426"/>
        <w:jc w:val="both"/>
        <w:rPr>
          <w:lang w:val="pl-PL"/>
        </w:rPr>
      </w:pPr>
      <w:r w:rsidRPr="00035DE7">
        <w:rPr>
          <w:lang w:val="pl-PL"/>
        </w:rPr>
        <w:t>zapłata Wynagrodzenia za wykonane i odebrane roboty,</w:t>
      </w:r>
    </w:p>
    <w:p w14:paraId="07CF6CD8" w14:textId="77777777" w:rsidR="00380F75" w:rsidRPr="00035DE7" w:rsidRDefault="00380F75" w:rsidP="00FC0F04">
      <w:pPr>
        <w:numPr>
          <w:ilvl w:val="0"/>
          <w:numId w:val="9"/>
        </w:numPr>
        <w:ind w:left="993" w:right="1278" w:hanging="426"/>
        <w:jc w:val="both"/>
        <w:rPr>
          <w:lang w:val="pl-PL"/>
        </w:rPr>
      </w:pPr>
      <w:r w:rsidRPr="00035DE7">
        <w:rPr>
          <w:lang w:val="pl-PL"/>
        </w:rPr>
        <w:t>współdziałanie z Wykonawcą – na zasadach określonych w Umowie – w celu należytej realizacji robót przez Wykonawcę.</w:t>
      </w:r>
    </w:p>
    <w:p w14:paraId="3B8F51D7" w14:textId="77777777" w:rsidR="00380F75" w:rsidRPr="00035DE7" w:rsidRDefault="00380F75" w:rsidP="00035DE7">
      <w:pPr>
        <w:ind w:left="1134" w:hanging="141"/>
        <w:rPr>
          <w:b/>
          <w:lang w:val="pl-PL"/>
        </w:rPr>
      </w:pPr>
    </w:p>
    <w:p w14:paraId="044387DD" w14:textId="77777777" w:rsidR="00380F75" w:rsidRPr="00035DE7" w:rsidRDefault="00380F75" w:rsidP="005B367D">
      <w:pPr>
        <w:ind w:left="1134" w:hanging="1134"/>
        <w:jc w:val="center"/>
        <w:rPr>
          <w:lang w:val="pl-PL"/>
        </w:rPr>
      </w:pPr>
      <w:r w:rsidRPr="00035DE7">
        <w:rPr>
          <w:b/>
          <w:lang w:val="pl-PL"/>
        </w:rPr>
        <w:t>§ 7.</w:t>
      </w:r>
    </w:p>
    <w:p w14:paraId="2DBFEC33" w14:textId="77777777" w:rsidR="00380F75" w:rsidRPr="00035DE7" w:rsidRDefault="00380F75" w:rsidP="00FC0F04">
      <w:pPr>
        <w:numPr>
          <w:ilvl w:val="0"/>
          <w:numId w:val="14"/>
        </w:numPr>
        <w:ind w:left="426" w:right="-3" w:hanging="426"/>
        <w:jc w:val="both"/>
        <w:rPr>
          <w:lang w:val="pl-PL"/>
        </w:rPr>
      </w:pPr>
      <w:r w:rsidRPr="00035DE7">
        <w:rPr>
          <w:lang w:val="pl-PL"/>
        </w:rPr>
        <w:t>W celu realizacji przedmiotu Umowy, o którym mowa w § 2, w ramach Wynagrodzenia, Wykonawca zobowiązany jest w szczególności do:</w:t>
      </w:r>
    </w:p>
    <w:p w14:paraId="36D51BDF" w14:textId="77777777" w:rsidR="00380F75" w:rsidRPr="00035DE7" w:rsidRDefault="00380F75" w:rsidP="00FC0F04">
      <w:pPr>
        <w:numPr>
          <w:ilvl w:val="0"/>
          <w:numId w:val="8"/>
        </w:numPr>
        <w:tabs>
          <w:tab w:val="left" w:pos="1560"/>
        </w:tabs>
        <w:ind w:left="992" w:right="-3" w:hanging="425"/>
        <w:jc w:val="both"/>
        <w:rPr>
          <w:lang w:val="pl-PL"/>
        </w:rPr>
      </w:pPr>
      <w:r w:rsidRPr="00035DE7">
        <w:rPr>
          <w:lang w:val="pl-PL"/>
        </w:rPr>
        <w:t>wykonania przedmiotu Umowy zgodnie z:</w:t>
      </w:r>
    </w:p>
    <w:p w14:paraId="289B0E75" w14:textId="77777777" w:rsidR="00380F75" w:rsidRPr="00035DE7" w:rsidRDefault="00380F75" w:rsidP="00FC0F04">
      <w:pPr>
        <w:numPr>
          <w:ilvl w:val="1"/>
          <w:numId w:val="6"/>
        </w:numPr>
        <w:ind w:left="1276" w:right="-3" w:hanging="425"/>
        <w:jc w:val="both"/>
        <w:rPr>
          <w:lang w:val="pl-PL"/>
        </w:rPr>
      </w:pPr>
      <w:r w:rsidRPr="00035DE7">
        <w:rPr>
          <w:lang w:val="pl-PL"/>
        </w:rPr>
        <w:t>obowiązującymi przepisami ustawy Prawo budowlane, ustawy o odpadach</w:t>
      </w:r>
      <w:r w:rsidRPr="00035DE7">
        <w:rPr>
          <w:i/>
          <w:lang w:val="pl-PL"/>
        </w:rPr>
        <w:t xml:space="preserve">, </w:t>
      </w:r>
      <w:r w:rsidRPr="00035DE7">
        <w:rPr>
          <w:lang w:val="pl-PL"/>
        </w:rPr>
        <w:t>ustawy Prawo ochrony środowiska i właściwymi aktami wykonawczymi,</w:t>
      </w:r>
    </w:p>
    <w:p w14:paraId="5F866D2D" w14:textId="77777777" w:rsidR="00380F75" w:rsidRPr="00035DE7" w:rsidRDefault="00380F75" w:rsidP="00FC0F04">
      <w:pPr>
        <w:numPr>
          <w:ilvl w:val="1"/>
          <w:numId w:val="6"/>
        </w:numPr>
        <w:ind w:left="1276" w:right="-3" w:hanging="425"/>
        <w:jc w:val="both"/>
        <w:rPr>
          <w:lang w:val="pl-PL"/>
        </w:rPr>
      </w:pPr>
      <w:r w:rsidRPr="00035DE7">
        <w:rPr>
          <w:lang w:val="pl-PL"/>
        </w:rPr>
        <w:t>dokumentacją projektową i formalnoprawną,</w:t>
      </w:r>
    </w:p>
    <w:p w14:paraId="43174CE9" w14:textId="77777777" w:rsidR="00380F75" w:rsidRPr="00035DE7" w:rsidRDefault="00380F75" w:rsidP="00FC0F04">
      <w:pPr>
        <w:numPr>
          <w:ilvl w:val="1"/>
          <w:numId w:val="6"/>
        </w:numPr>
        <w:ind w:left="1276" w:right="-3" w:hanging="425"/>
        <w:jc w:val="both"/>
        <w:rPr>
          <w:lang w:val="pl-PL"/>
        </w:rPr>
      </w:pPr>
      <w:r w:rsidRPr="00035DE7">
        <w:rPr>
          <w:lang w:val="pl-PL"/>
        </w:rPr>
        <w:t>zasadami wiedzy technicznej,</w:t>
      </w:r>
    </w:p>
    <w:p w14:paraId="6FEE6042" w14:textId="77777777" w:rsidR="00380F75" w:rsidRPr="00035DE7" w:rsidRDefault="00380F75" w:rsidP="00FC0F04">
      <w:pPr>
        <w:numPr>
          <w:ilvl w:val="1"/>
          <w:numId w:val="6"/>
        </w:numPr>
        <w:ind w:left="1276" w:right="-3" w:hanging="425"/>
        <w:jc w:val="both"/>
        <w:rPr>
          <w:lang w:val="pl-PL"/>
        </w:rPr>
      </w:pPr>
      <w:r w:rsidRPr="00035DE7">
        <w:rPr>
          <w:lang w:val="pl-PL"/>
        </w:rPr>
        <w:t xml:space="preserve">uzgodnieniami i decyzjami załączonymi do dokumentacji projektowej </w:t>
      </w:r>
      <w:r w:rsidRPr="00035DE7">
        <w:rPr>
          <w:lang w:val="pl-PL"/>
        </w:rPr>
        <w:br/>
        <w:t>i formalnoprawnej,</w:t>
      </w:r>
    </w:p>
    <w:p w14:paraId="26EFA71C" w14:textId="77777777" w:rsidR="00380F75" w:rsidRPr="00035DE7" w:rsidRDefault="00380F75" w:rsidP="00FC0F04">
      <w:pPr>
        <w:numPr>
          <w:ilvl w:val="1"/>
          <w:numId w:val="6"/>
        </w:numPr>
        <w:ind w:left="1276" w:right="-3" w:hanging="425"/>
        <w:jc w:val="both"/>
        <w:rPr>
          <w:lang w:val="pl-PL"/>
        </w:rPr>
      </w:pPr>
      <w:r w:rsidRPr="00035DE7">
        <w:rPr>
          <w:lang w:val="pl-PL"/>
        </w:rPr>
        <w:t>bieżącymi uzgodnieniami z danym inspektorem nadzoru z ramienia Zamawiającego na budowie,</w:t>
      </w:r>
    </w:p>
    <w:p w14:paraId="52EA9CA3" w14:textId="77777777" w:rsidR="00380F75" w:rsidRPr="00035DE7" w:rsidRDefault="00380F75" w:rsidP="00FC0F04">
      <w:pPr>
        <w:numPr>
          <w:ilvl w:val="1"/>
          <w:numId w:val="6"/>
        </w:numPr>
        <w:ind w:left="1276" w:right="-3" w:hanging="425"/>
        <w:jc w:val="both"/>
        <w:rPr>
          <w:lang w:val="pl-PL"/>
        </w:rPr>
      </w:pPr>
      <w:r w:rsidRPr="00035DE7">
        <w:rPr>
          <w:lang w:val="pl-PL"/>
        </w:rPr>
        <w:t>Specyfikacją techniczną.</w:t>
      </w:r>
    </w:p>
    <w:p w14:paraId="0D87ED4A" w14:textId="305C6D75" w:rsidR="00380F75" w:rsidRPr="00674DA5" w:rsidRDefault="00380F75" w:rsidP="00FC0F04">
      <w:pPr>
        <w:numPr>
          <w:ilvl w:val="0"/>
          <w:numId w:val="6"/>
        </w:numPr>
        <w:ind w:left="992" w:right="-3" w:hanging="425"/>
        <w:jc w:val="both"/>
        <w:rPr>
          <w:lang w:val="pl-PL"/>
        </w:rPr>
      </w:pPr>
      <w:r w:rsidRPr="00035DE7">
        <w:rPr>
          <w:lang w:val="pl-PL"/>
        </w:rPr>
        <w:t xml:space="preserve">zapewnienia objęcia i sprawowania funkcji kierownika budowy przez osobę posiadającą uprawnienia budowlane do kierowania robotami bez ograniczeń </w:t>
      </w:r>
      <w:r w:rsidRPr="00035DE7">
        <w:rPr>
          <w:lang w:val="pl-PL"/>
        </w:rPr>
        <w:br/>
        <w:t xml:space="preserve">w specjalności instalacyjnej w zakresie sieci, instalacji i urządzeń cieplnych, wentylacyjnych, gazowych, wodociągowych i kanalizacyjnych. Kierownik budowy </w:t>
      </w:r>
      <w:r w:rsidRPr="00035DE7">
        <w:rPr>
          <w:lang w:val="pl-PL"/>
        </w:rPr>
        <w:lastRenderedPageBreak/>
        <w:t>powinien posiadać aktualne szkolenie BHP dla osób kierujących pracownikami. Kierownik budowy oprócz uprawnień do sprawowania samodzielnych funkcji</w:t>
      </w:r>
      <w:r w:rsidRPr="00406D8F">
        <w:rPr>
          <w:lang w:val="pl-PL"/>
        </w:rPr>
        <w:t xml:space="preserve"> </w:t>
      </w:r>
      <w:r w:rsidR="006A020F" w:rsidRPr="00406D8F">
        <w:rPr>
          <w:lang w:val="pl-PL"/>
        </w:rPr>
        <w:t>technicznych</w:t>
      </w:r>
      <w:r w:rsidR="006A020F" w:rsidRPr="00674DA5">
        <w:rPr>
          <w:lang w:val="pl-PL"/>
        </w:rPr>
        <w:t xml:space="preserve"> </w:t>
      </w:r>
      <w:r w:rsidRPr="00674DA5">
        <w:rPr>
          <w:lang w:val="pl-PL"/>
        </w:rPr>
        <w:t xml:space="preserve">w budownictwie winien posiadać również świadectwo kwalifikacyjne do wykonywania pracy na stanowisku dozoru w zakresie remontów, montażu i kontrolno-pomiarowym w grupie 2 pkt </w:t>
      </w:r>
      <w:r w:rsidR="00A735CC" w:rsidRPr="00A735CC">
        <w:rPr>
          <w:lang w:val="pl-PL"/>
        </w:rPr>
        <w:t>4 i 21 zgodnie z przepisami Rozporządzenia Ministra Klimatu i Środowiska z dnia 1 lipca 2022 r. w sprawie szczegółowych zasad stwierdzania posiadania kwalifikacji przez osoby zajmujące się eksploatacją urządzeń, instalacji i sieci (Dz.U. 2022.1392)</w:t>
      </w:r>
      <w:r w:rsidRPr="00674DA5">
        <w:rPr>
          <w:lang w:val="pl-PL"/>
        </w:rPr>
        <w:t xml:space="preserve">; Przez uprawnienia budowlane należy rozumieć uprawnienia, </w:t>
      </w:r>
      <w:r w:rsidRPr="00674DA5">
        <w:rPr>
          <w:lang w:val="pl-PL"/>
        </w:rPr>
        <w:br/>
        <w:t xml:space="preserve">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w:t>
      </w:r>
      <w:r w:rsidRPr="00674DA5">
        <w:rPr>
          <w:lang w:val="pl-PL"/>
        </w:rPr>
        <w:br/>
        <w:t xml:space="preserve">o zasadach uznawania kwalifikacji zawodowych nabytych w państwach członkowskich Unii Europejskiej (Dz. U. z 2023 r. poz. 334 </w:t>
      </w:r>
      <w:proofErr w:type="spellStart"/>
      <w:r w:rsidRPr="00674DA5">
        <w:rPr>
          <w:lang w:val="pl-PL"/>
        </w:rPr>
        <w:t>t.j</w:t>
      </w:r>
      <w:proofErr w:type="spellEnd"/>
      <w:r w:rsidRPr="00674DA5">
        <w:rPr>
          <w:lang w:val="pl-PL"/>
        </w:rPr>
        <w:t xml:space="preserve">. z </w:t>
      </w:r>
      <w:proofErr w:type="spellStart"/>
      <w:r w:rsidRPr="00674DA5">
        <w:rPr>
          <w:lang w:val="pl-PL"/>
        </w:rPr>
        <w:t>póź</w:t>
      </w:r>
      <w:r w:rsidR="003712A7">
        <w:rPr>
          <w:lang w:val="pl-PL"/>
        </w:rPr>
        <w:t>n</w:t>
      </w:r>
      <w:proofErr w:type="spellEnd"/>
      <w:r w:rsidRPr="00674DA5">
        <w:rPr>
          <w:lang w:val="pl-PL"/>
        </w:rPr>
        <w:t>. zm.), w tym wydane obywatelom innych niż Rzeczpospolita Polska państw członkowskich Unii Europejskiej, państw Europejskiego Obszaru Gospodarczego oraz lub Konfederacji Szwajcarskiej, w tym w trybie uznawania kwalifikacji zawodowych,</w:t>
      </w:r>
    </w:p>
    <w:p w14:paraId="32A6DBB8" w14:textId="77777777" w:rsidR="00380F75" w:rsidRPr="00674DA5" w:rsidRDefault="00380F75" w:rsidP="00FC0F04">
      <w:pPr>
        <w:numPr>
          <w:ilvl w:val="0"/>
          <w:numId w:val="6"/>
        </w:numPr>
        <w:ind w:left="992" w:right="-3" w:hanging="425"/>
        <w:jc w:val="both"/>
        <w:rPr>
          <w:lang w:val="pl-PL"/>
        </w:rPr>
      </w:pPr>
      <w:r w:rsidRPr="00674DA5">
        <w:rPr>
          <w:lang w:val="pl-PL"/>
        </w:rPr>
        <w:t>zapewnienia objęcia i sprawowania funkcji kierowników robót branżowych przez osoby posiadające odpowiednie, wymagane stosownymi przepisami uprawnienia budowlane (zgodnie z treścią wymagań zawartych w Części I SWZ),</w:t>
      </w:r>
    </w:p>
    <w:p w14:paraId="4647DF49" w14:textId="5C811E98" w:rsidR="00380F75" w:rsidRPr="00BB6D30" w:rsidRDefault="00380F75" w:rsidP="00FC0F04">
      <w:pPr>
        <w:numPr>
          <w:ilvl w:val="0"/>
          <w:numId w:val="6"/>
        </w:numPr>
        <w:ind w:left="992" w:right="-3" w:hanging="425"/>
        <w:jc w:val="both"/>
        <w:rPr>
          <w:lang w:val="pl-PL"/>
        </w:rPr>
      </w:pPr>
      <w:r w:rsidRPr="00674DA5">
        <w:rPr>
          <w:lang w:val="pl-PL"/>
        </w:rPr>
        <w:t xml:space="preserve">zapewnienia nadzoru </w:t>
      </w:r>
      <w:r w:rsidRPr="00BB6D30">
        <w:rPr>
          <w:lang w:val="pl-PL"/>
        </w:rPr>
        <w:t>wszystkich służb specjalistycznych branżowych (w tym w szczególności: zieleń, archeologicznego, konserwatorskiego, geologicznego, MPWiK, PSG – w zakresie, w jakim mają zastosowanie</w:t>
      </w:r>
      <w:r w:rsidRPr="00380F75">
        <w:rPr>
          <w:lang w:val="pl-PL"/>
        </w:rPr>
        <w:t>),</w:t>
      </w:r>
    </w:p>
    <w:p w14:paraId="4E4DCB43" w14:textId="77777777" w:rsidR="00380F75" w:rsidRPr="00BB6D30" w:rsidRDefault="00380F75" w:rsidP="00FC0F04">
      <w:pPr>
        <w:numPr>
          <w:ilvl w:val="0"/>
          <w:numId w:val="6"/>
        </w:numPr>
        <w:ind w:left="992" w:right="-3" w:hanging="425"/>
        <w:jc w:val="both"/>
        <w:rPr>
          <w:lang w:val="pl-PL"/>
        </w:rPr>
      </w:pPr>
      <w:r w:rsidRPr="00BB6D30">
        <w:rPr>
          <w:lang w:val="pl-PL"/>
        </w:rPr>
        <w:t>obowiązkowego posiadania na budowie i dokonywania na bieżąco wpisów do dziennika budowy, posiadania kompletu dokumentacji projektowej i formalnoprawnej na terenie budowy,</w:t>
      </w:r>
    </w:p>
    <w:p w14:paraId="197B97B8" w14:textId="44117A42" w:rsidR="00380F75" w:rsidRPr="00BB6D30" w:rsidRDefault="00380F75" w:rsidP="00FC0F04">
      <w:pPr>
        <w:numPr>
          <w:ilvl w:val="0"/>
          <w:numId w:val="6"/>
        </w:numPr>
        <w:ind w:left="992" w:right="-3" w:hanging="425"/>
        <w:jc w:val="both"/>
        <w:rPr>
          <w:lang w:val="pl-PL"/>
        </w:rPr>
      </w:pPr>
      <w:r w:rsidRPr="00BB6D30">
        <w:rPr>
          <w:lang w:val="pl-PL"/>
        </w:rPr>
        <w:t>niezwłocznego udostępniania dziennika budowy inspektorowi nadzoru z ramienia Zamawiającego na każde żądanie,</w:t>
      </w:r>
    </w:p>
    <w:p w14:paraId="3578212C" w14:textId="77777777" w:rsidR="00380F75" w:rsidRPr="00BB6D30" w:rsidRDefault="00380F75" w:rsidP="00FC0F04">
      <w:pPr>
        <w:numPr>
          <w:ilvl w:val="0"/>
          <w:numId w:val="6"/>
        </w:numPr>
        <w:ind w:left="992" w:right="-3" w:hanging="425"/>
        <w:jc w:val="both"/>
        <w:rPr>
          <w:lang w:val="pl-PL"/>
        </w:rPr>
      </w:pPr>
      <w:r w:rsidRPr="00BB6D30">
        <w:rPr>
          <w:lang w:val="pl-PL"/>
        </w:rPr>
        <w:t>organizacji zaplecza budowy oraz jego demontażu wraz z poniesieniem opłat z tytułu zajęcia terenu,</w:t>
      </w:r>
    </w:p>
    <w:p w14:paraId="5C9D58B8" w14:textId="26A1A20C" w:rsidR="00380F75" w:rsidRPr="00BB6D30" w:rsidRDefault="00380F75" w:rsidP="00FC0F04">
      <w:pPr>
        <w:numPr>
          <w:ilvl w:val="0"/>
          <w:numId w:val="6"/>
        </w:numPr>
        <w:ind w:left="992" w:right="-3" w:hanging="425"/>
        <w:jc w:val="both"/>
        <w:rPr>
          <w:lang w:val="pl-PL"/>
        </w:rPr>
      </w:pPr>
      <w:r w:rsidRPr="00BB6D30">
        <w:rPr>
          <w:lang w:val="pl-PL"/>
        </w:rPr>
        <w:t>wdrożenia projektu czasowej organizacji ruchu</w:t>
      </w:r>
      <w:r w:rsidRPr="00380F75">
        <w:rPr>
          <w:lang w:val="pl-PL"/>
        </w:rPr>
        <w:t>,</w:t>
      </w:r>
    </w:p>
    <w:p w14:paraId="1B616C7A" w14:textId="77777777" w:rsidR="00380F75" w:rsidRPr="00BB6D30" w:rsidRDefault="00380F75" w:rsidP="00FC0F04">
      <w:pPr>
        <w:numPr>
          <w:ilvl w:val="0"/>
          <w:numId w:val="6"/>
        </w:numPr>
        <w:ind w:left="992" w:right="-3" w:hanging="425"/>
        <w:jc w:val="both"/>
        <w:rPr>
          <w:lang w:val="pl-PL"/>
        </w:rPr>
      </w:pPr>
      <w:r w:rsidRPr="00BB6D30">
        <w:rPr>
          <w:lang w:val="pl-PL"/>
        </w:rPr>
        <w:t>aktualizacji inwentaryzacji i uzgodnień projektów zabezpieczenia: kabli energetycznych, sygnalizacyjnych i oświetleniowych,</w:t>
      </w:r>
    </w:p>
    <w:p w14:paraId="038B51CD" w14:textId="77777777" w:rsidR="00380F75" w:rsidRPr="00BB6D30" w:rsidRDefault="00380F75" w:rsidP="00FC0F04">
      <w:pPr>
        <w:numPr>
          <w:ilvl w:val="0"/>
          <w:numId w:val="6"/>
        </w:numPr>
        <w:ind w:left="992" w:right="-3" w:hanging="425"/>
        <w:jc w:val="both"/>
        <w:rPr>
          <w:lang w:val="pl-PL"/>
        </w:rPr>
      </w:pPr>
      <w:r w:rsidRPr="00BB6D30">
        <w:rPr>
          <w:lang w:val="pl-PL"/>
        </w:rPr>
        <w:t>zapewnienie niezbędnych dróg tymczasowych i dojazdowych do placu budowy oraz poniesienia kosztów z tego tytułu,</w:t>
      </w:r>
    </w:p>
    <w:p w14:paraId="12CDD1E9" w14:textId="77777777" w:rsidR="00380F75" w:rsidRPr="00BB6D30" w:rsidRDefault="00380F75" w:rsidP="00FC0F04">
      <w:pPr>
        <w:numPr>
          <w:ilvl w:val="0"/>
          <w:numId w:val="6"/>
        </w:numPr>
        <w:ind w:left="992" w:right="-3" w:hanging="425"/>
        <w:jc w:val="both"/>
        <w:rPr>
          <w:lang w:val="pl-PL"/>
        </w:rPr>
      </w:pPr>
      <w:r w:rsidRPr="00BB6D30">
        <w:rPr>
          <w:lang w:val="pl-PL"/>
        </w:rPr>
        <w:t>zajęcia terenu w liniach rozgraniczających ulic i poniesienie opłat z tego tytułu,</w:t>
      </w:r>
    </w:p>
    <w:p w14:paraId="7CFA801A" w14:textId="77777777" w:rsidR="00380F75" w:rsidRPr="00BB6D30" w:rsidRDefault="00380F75" w:rsidP="00FC0F04">
      <w:pPr>
        <w:numPr>
          <w:ilvl w:val="0"/>
          <w:numId w:val="6"/>
        </w:numPr>
        <w:ind w:left="992" w:right="-3" w:hanging="425"/>
        <w:jc w:val="both"/>
        <w:rPr>
          <w:lang w:val="pl-PL"/>
        </w:rPr>
      </w:pPr>
      <w:r w:rsidRPr="00BB6D30">
        <w:rPr>
          <w:lang w:val="pl-PL"/>
        </w:rPr>
        <w:t xml:space="preserve"> jednorodnego wygrodzenia i zabezpieczenia terenu budowy,</w:t>
      </w:r>
    </w:p>
    <w:p w14:paraId="311168F2" w14:textId="77777777" w:rsidR="00380F75" w:rsidRPr="00BB6D30" w:rsidRDefault="00380F75" w:rsidP="00FC0F04">
      <w:pPr>
        <w:numPr>
          <w:ilvl w:val="0"/>
          <w:numId w:val="6"/>
        </w:numPr>
        <w:ind w:left="992" w:right="-3" w:hanging="425"/>
        <w:jc w:val="both"/>
        <w:rPr>
          <w:lang w:val="pl-PL"/>
        </w:rPr>
      </w:pPr>
      <w:r w:rsidRPr="00BB6D30">
        <w:rPr>
          <w:lang w:val="pl-PL"/>
        </w:rPr>
        <w:t>zasilania budowy w energię elektryczną i wodę oraz usuwanie ścieków i odpadów przez okres realizacji przedmiotu Umowy,</w:t>
      </w:r>
    </w:p>
    <w:p w14:paraId="03F3DD5D" w14:textId="59A0E63A" w:rsidR="00380F75" w:rsidRPr="00BB6D30" w:rsidRDefault="00380F75" w:rsidP="00FC0F04">
      <w:pPr>
        <w:numPr>
          <w:ilvl w:val="0"/>
          <w:numId w:val="6"/>
        </w:numPr>
        <w:ind w:left="992" w:right="-3" w:hanging="425"/>
        <w:jc w:val="both"/>
        <w:rPr>
          <w:lang w:val="pl-PL"/>
        </w:rPr>
      </w:pPr>
      <w:r w:rsidRPr="00BB6D30">
        <w:rPr>
          <w:lang w:val="pl-PL"/>
        </w:rPr>
        <w:t xml:space="preserve">zapewnienia niezbędnego transportu, sprzętu i urządzeń do wykonania przedmiotu Umowy, w tym niezbędnych urządzeń ochronnych i zabezpieczających w zakresie BHP </w:t>
      </w:r>
      <w:r w:rsidR="00C2201B">
        <w:rPr>
          <w:lang w:val="pl-PL"/>
        </w:rPr>
        <w:br/>
      </w:r>
      <w:r w:rsidRPr="00BB6D30">
        <w:rPr>
          <w:lang w:val="pl-PL"/>
        </w:rPr>
        <w:t>i ppoż.,</w:t>
      </w:r>
    </w:p>
    <w:p w14:paraId="3D7FFD45" w14:textId="77777777" w:rsidR="00380F75" w:rsidRPr="00BB6D30" w:rsidRDefault="00380F75" w:rsidP="00FC0F04">
      <w:pPr>
        <w:numPr>
          <w:ilvl w:val="0"/>
          <w:numId w:val="6"/>
        </w:numPr>
        <w:ind w:left="992" w:right="-3" w:hanging="425"/>
        <w:jc w:val="both"/>
        <w:rPr>
          <w:lang w:val="pl-PL"/>
        </w:rPr>
      </w:pPr>
      <w:r w:rsidRPr="00BB6D30">
        <w:rPr>
          <w:lang w:val="pl-PL"/>
        </w:rPr>
        <w:lastRenderedPageBreak/>
        <w:t xml:space="preserve">zapewnienia </w:t>
      </w:r>
      <w:proofErr w:type="spellStart"/>
      <w:r w:rsidRPr="00BB6D30">
        <w:rPr>
          <w:lang w:val="pl-PL"/>
        </w:rPr>
        <w:t>mufowania</w:t>
      </w:r>
      <w:proofErr w:type="spellEnd"/>
      <w:r w:rsidRPr="00BB6D30">
        <w:rPr>
          <w:lang w:val="pl-PL"/>
        </w:rPr>
        <w:t xml:space="preserve">, łączenia systemu alarmowego i </w:t>
      </w:r>
      <w:proofErr w:type="spellStart"/>
      <w:r w:rsidRPr="00BB6D30">
        <w:rPr>
          <w:lang w:val="pl-PL"/>
        </w:rPr>
        <w:t>piankowania</w:t>
      </w:r>
      <w:proofErr w:type="spellEnd"/>
      <w:r w:rsidRPr="00BB6D30">
        <w:rPr>
          <w:lang w:val="pl-PL"/>
        </w:rPr>
        <w:t xml:space="preserve"> pod nadzorem producenta rur preizolowanych lub uprawnionego przez niego wykonawcę lub odpowiednio przeszkolonych pracowników zgodnie ze Specyfikacją Techniczną,</w:t>
      </w:r>
    </w:p>
    <w:p w14:paraId="72241AA7" w14:textId="77777777" w:rsidR="00380F75" w:rsidRPr="00BB6D30" w:rsidRDefault="00380F75" w:rsidP="00FC0F04">
      <w:pPr>
        <w:numPr>
          <w:ilvl w:val="0"/>
          <w:numId w:val="6"/>
        </w:numPr>
        <w:ind w:left="992" w:right="-3" w:hanging="425"/>
        <w:jc w:val="both"/>
        <w:rPr>
          <w:lang w:val="pl-PL"/>
        </w:rPr>
      </w:pPr>
      <w:r w:rsidRPr="00BB6D30">
        <w:rPr>
          <w:lang w:val="pl-PL"/>
        </w:rPr>
        <w:t>oceny jakości wody po płukaniu w przypadku podjęcia decyzji przez danego inspektora nadzoru z ramienia Zamawiającego,</w:t>
      </w:r>
    </w:p>
    <w:p w14:paraId="6E1F69A8" w14:textId="77777777" w:rsidR="00380F75" w:rsidRPr="00BB6D30" w:rsidRDefault="00380F75" w:rsidP="00FC0F04">
      <w:pPr>
        <w:numPr>
          <w:ilvl w:val="0"/>
          <w:numId w:val="6"/>
        </w:numPr>
        <w:ind w:left="992" w:right="-3" w:hanging="425"/>
        <w:jc w:val="both"/>
        <w:rPr>
          <w:lang w:val="pl-PL"/>
        </w:rPr>
      </w:pPr>
      <w:r w:rsidRPr="00BB6D30">
        <w:rPr>
          <w:lang w:val="pl-PL"/>
        </w:rPr>
        <w:t>wykonania badań stopnia zagęszczenia gruntu,</w:t>
      </w:r>
    </w:p>
    <w:p w14:paraId="46254EF0" w14:textId="77777777" w:rsidR="00380F75" w:rsidRPr="00BB6D30" w:rsidRDefault="00380F75" w:rsidP="00FC0F04">
      <w:pPr>
        <w:numPr>
          <w:ilvl w:val="0"/>
          <w:numId w:val="6"/>
        </w:numPr>
        <w:ind w:left="992" w:right="-3" w:hanging="425"/>
        <w:jc w:val="both"/>
        <w:rPr>
          <w:lang w:val="pl-PL"/>
        </w:rPr>
      </w:pPr>
      <w:r w:rsidRPr="00BB6D30">
        <w:rPr>
          <w:lang w:val="pl-PL"/>
        </w:rPr>
        <w:t>zapewnienia pełnej obsługi geodezyjnej wraz z inwentaryzacją powykonawczą,</w:t>
      </w:r>
    </w:p>
    <w:p w14:paraId="20521F3C" w14:textId="77777777" w:rsidR="00380F75" w:rsidRPr="00BB6D30" w:rsidRDefault="00380F75" w:rsidP="00FC0F04">
      <w:pPr>
        <w:numPr>
          <w:ilvl w:val="0"/>
          <w:numId w:val="6"/>
        </w:numPr>
        <w:ind w:left="992" w:right="-3" w:hanging="425"/>
        <w:jc w:val="both"/>
        <w:rPr>
          <w:lang w:val="pl-PL"/>
        </w:rPr>
      </w:pPr>
      <w:r w:rsidRPr="00BB6D30">
        <w:rPr>
          <w:lang w:val="pl-PL"/>
        </w:rPr>
        <w:t>w ramach inwentaryzacji sieci ciepłowniczej Wykonawca jest zobowiązany do dostarczenia w formie elektronicznej na płycie CD zgodnie z Wymaganiami na dokumentację geodezyjną stanowiącymi załącznik nr 1 do specyfikacji:</w:t>
      </w:r>
    </w:p>
    <w:p w14:paraId="098516AB" w14:textId="32832DBB" w:rsidR="00380F75" w:rsidRPr="009E5DA8" w:rsidRDefault="00380F75" w:rsidP="00FC0F04">
      <w:pPr>
        <w:numPr>
          <w:ilvl w:val="1"/>
          <w:numId w:val="6"/>
        </w:numPr>
        <w:tabs>
          <w:tab w:val="left" w:pos="1985"/>
        </w:tabs>
        <w:ind w:left="1418" w:right="-3" w:hanging="425"/>
        <w:jc w:val="both"/>
        <w:rPr>
          <w:lang w:val="pl-PL"/>
        </w:rPr>
      </w:pPr>
      <w:r w:rsidRPr="00BB6D30">
        <w:rPr>
          <w:lang w:val="pl-PL"/>
        </w:rPr>
        <w:t xml:space="preserve">Wektorowy przebieg zainwentaryzowanej sieci cieplnej we współrzędnych Warszawa 25 </w:t>
      </w:r>
      <w:r w:rsidR="00F82538">
        <w:rPr>
          <w:lang w:val="pl-PL"/>
        </w:rPr>
        <w:t xml:space="preserve"> </w:t>
      </w:r>
      <w:r w:rsidRPr="009E5DA8">
        <w:rPr>
          <w:lang w:val="pl-PL"/>
        </w:rPr>
        <w:t>AUTOCAD DWG (wersja 2010) z oznaczeniem poszczególnych punktów charakterystycznych (załamania, studzienki, odgałęzienia itd.),</w:t>
      </w:r>
    </w:p>
    <w:p w14:paraId="51C357BD" w14:textId="0A36CB7D" w:rsidR="00380F75" w:rsidRPr="009E5DA8" w:rsidRDefault="00380F75" w:rsidP="00FC0F04">
      <w:pPr>
        <w:numPr>
          <w:ilvl w:val="1"/>
          <w:numId w:val="6"/>
        </w:numPr>
        <w:tabs>
          <w:tab w:val="left" w:pos="1560"/>
        </w:tabs>
        <w:ind w:left="1418" w:right="-3" w:hanging="425"/>
        <w:jc w:val="both"/>
        <w:rPr>
          <w:lang w:val="pl-PL"/>
        </w:rPr>
      </w:pPr>
      <w:r w:rsidRPr="009E5DA8">
        <w:rPr>
          <w:lang w:val="pl-PL"/>
        </w:rPr>
        <w:t xml:space="preserve">wykaz zinwentaryzowanych punktów jw. z podaniem współrzędnych XYH-plik </w:t>
      </w:r>
      <w:r w:rsidR="00832ECF">
        <w:rPr>
          <w:lang w:val="pl-PL"/>
        </w:rPr>
        <w:t xml:space="preserve"> </w:t>
      </w:r>
      <w:r w:rsidRPr="009E5DA8">
        <w:rPr>
          <w:lang w:val="pl-PL"/>
        </w:rPr>
        <w:t>tekstowy,</w:t>
      </w:r>
    </w:p>
    <w:p w14:paraId="4E09E1A6" w14:textId="044773D2" w:rsidR="00380F75" w:rsidRPr="009E5DA8" w:rsidRDefault="00380F75" w:rsidP="00FC0F04">
      <w:pPr>
        <w:numPr>
          <w:ilvl w:val="0"/>
          <w:numId w:val="6"/>
        </w:numPr>
        <w:tabs>
          <w:tab w:val="left" w:pos="993"/>
          <w:tab w:val="left" w:pos="1276"/>
        </w:tabs>
        <w:ind w:left="992" w:right="-3" w:hanging="425"/>
        <w:jc w:val="both"/>
        <w:rPr>
          <w:lang w:val="pl-PL"/>
        </w:rPr>
      </w:pPr>
      <w:r w:rsidRPr="009E5DA8">
        <w:rPr>
          <w:lang w:val="pl-PL"/>
        </w:rPr>
        <w:t>odwodnienia i nawodnienia sieci ciepłowniczej, opłaty z tego tytułu ponosi Wykonawca,</w:t>
      </w:r>
    </w:p>
    <w:p w14:paraId="6C227E09" w14:textId="77777777" w:rsidR="00380F75" w:rsidRPr="009E5DA8" w:rsidRDefault="00380F75" w:rsidP="00FC0F04">
      <w:pPr>
        <w:numPr>
          <w:ilvl w:val="0"/>
          <w:numId w:val="6"/>
        </w:numPr>
        <w:tabs>
          <w:tab w:val="left" w:pos="1276"/>
        </w:tabs>
        <w:ind w:left="992" w:right="-3" w:hanging="425"/>
        <w:jc w:val="both"/>
        <w:rPr>
          <w:lang w:val="pl-PL"/>
        </w:rPr>
      </w:pPr>
      <w:r w:rsidRPr="009E5DA8">
        <w:rPr>
          <w:lang w:val="pl-PL"/>
        </w:rPr>
        <w:t>przeprowadzenia prób i odbiorów oraz uruchomienia sieci ciepłowniczej,</w:t>
      </w:r>
    </w:p>
    <w:p w14:paraId="024A0C38" w14:textId="77777777" w:rsidR="00380F75" w:rsidRPr="009E5DA8" w:rsidRDefault="00380F75" w:rsidP="00FC0F04">
      <w:pPr>
        <w:numPr>
          <w:ilvl w:val="0"/>
          <w:numId w:val="6"/>
        </w:numPr>
        <w:ind w:left="992" w:right="-3" w:hanging="425"/>
        <w:jc w:val="both"/>
        <w:rPr>
          <w:lang w:val="pl-PL"/>
        </w:rPr>
      </w:pPr>
      <w:r w:rsidRPr="009E5DA8">
        <w:rPr>
          <w:lang w:val="pl-PL"/>
        </w:rPr>
        <w:t>zapewnienia wykonania dokumentacji powykonawczej przez kierownika budowy z naniesionymi przez projektanta zmianami w toku realizacji przedmiotu Umowy, potwierdzonymi przez danego inspektora nadzoru z ramienia Zamawiającego,</w:t>
      </w:r>
    </w:p>
    <w:p w14:paraId="6DC37803" w14:textId="77777777" w:rsidR="00380F75" w:rsidRPr="009E5DA8" w:rsidRDefault="00380F75" w:rsidP="00FC0F04">
      <w:pPr>
        <w:numPr>
          <w:ilvl w:val="0"/>
          <w:numId w:val="6"/>
        </w:numPr>
        <w:ind w:left="992" w:right="-3" w:hanging="425"/>
        <w:jc w:val="both"/>
        <w:rPr>
          <w:lang w:val="pl-PL"/>
        </w:rPr>
      </w:pPr>
      <w:r w:rsidRPr="009E5DA8">
        <w:rPr>
          <w:lang w:val="pl-PL"/>
        </w:rPr>
        <w:t>dostarczenia wersji elektronicznej na płycie CD dokumentacji powykonawczej (skan dokumentacji zatwierdzonej przez Inspektora),</w:t>
      </w:r>
    </w:p>
    <w:p w14:paraId="7EE009B8" w14:textId="6AFACBF4" w:rsidR="00380F75" w:rsidRPr="009E5DA8" w:rsidRDefault="00380F75" w:rsidP="00FC0F04">
      <w:pPr>
        <w:numPr>
          <w:ilvl w:val="0"/>
          <w:numId w:val="6"/>
        </w:numPr>
        <w:ind w:left="992" w:right="-3" w:hanging="425"/>
        <w:jc w:val="both"/>
        <w:rPr>
          <w:lang w:val="pl-PL"/>
        </w:rPr>
      </w:pPr>
      <w:r w:rsidRPr="009E5DA8">
        <w:rPr>
          <w:lang w:val="pl-PL"/>
        </w:rPr>
        <w:t xml:space="preserve">zabezpieczenia drzew i krzewów w pasie frontu robót w oparciu o inwentaryzację zieleni </w:t>
      </w:r>
      <w:r w:rsidR="00C2201B">
        <w:rPr>
          <w:lang w:val="pl-PL"/>
        </w:rPr>
        <w:br/>
      </w:r>
      <w:r w:rsidRPr="009E5DA8">
        <w:rPr>
          <w:lang w:val="pl-PL"/>
        </w:rPr>
        <w:t>i gospodarkę drzewostanem i wymaganiami właściciela, zarządców lub administratorów nieruchomościami</w:t>
      </w:r>
    </w:p>
    <w:p w14:paraId="73E1C7B5" w14:textId="77777777" w:rsidR="00380F75" w:rsidRPr="009E5DA8" w:rsidRDefault="00380F75" w:rsidP="00FC0F04">
      <w:pPr>
        <w:numPr>
          <w:ilvl w:val="0"/>
          <w:numId w:val="6"/>
        </w:numPr>
        <w:ind w:left="992" w:right="-3" w:hanging="425"/>
        <w:jc w:val="both"/>
        <w:rPr>
          <w:lang w:val="pl-PL"/>
        </w:rPr>
      </w:pPr>
      <w:r w:rsidRPr="009E5DA8">
        <w:rPr>
          <w:lang w:val="pl-PL"/>
        </w:rPr>
        <w:t xml:space="preserve">wycinki, przesadzenia i nasadzania drzew i krzewów w oparciu o projekt gospodarki zielenią oraz zgodnie z bieżącymi potrzebami przeprowadzenia robót wraz </w:t>
      </w:r>
      <w:r w:rsidRPr="009E5DA8">
        <w:rPr>
          <w:lang w:val="pl-PL"/>
        </w:rPr>
        <w:br/>
        <w:t>z poniesieniem opłat z tego tytułu, z uwzględnieniem realizowanych lub już zrealizowanych przez Zamawiającego w tym zakresie czynności,</w:t>
      </w:r>
    </w:p>
    <w:p w14:paraId="37B7724D" w14:textId="77777777" w:rsidR="00380F75" w:rsidRPr="009E5DA8" w:rsidRDefault="00380F75" w:rsidP="00FC0F04">
      <w:pPr>
        <w:numPr>
          <w:ilvl w:val="0"/>
          <w:numId w:val="6"/>
        </w:numPr>
        <w:ind w:left="992" w:right="-3" w:hanging="425"/>
        <w:jc w:val="both"/>
        <w:rPr>
          <w:lang w:val="pl-PL"/>
        </w:rPr>
      </w:pPr>
      <w:r w:rsidRPr="009E5DA8">
        <w:rPr>
          <w:lang w:val="pl-PL"/>
        </w:rPr>
        <w:t>dołożenia najwyższej staranności w przestrzeganiu przepisów BHP i ppoż. oraz zabezpieczenia i utrzymania porządku na terenie robót oraz terenie przyległym,</w:t>
      </w:r>
    </w:p>
    <w:p w14:paraId="13A8BE14" w14:textId="77777777" w:rsidR="00380F75" w:rsidRPr="009E5DA8" w:rsidRDefault="00380F75" w:rsidP="00FC0F04">
      <w:pPr>
        <w:numPr>
          <w:ilvl w:val="0"/>
          <w:numId w:val="6"/>
        </w:numPr>
        <w:ind w:left="992" w:right="-3" w:hanging="425"/>
        <w:jc w:val="both"/>
        <w:rPr>
          <w:lang w:val="pl-PL"/>
        </w:rPr>
      </w:pPr>
      <w:r w:rsidRPr="009E5DA8">
        <w:rPr>
          <w:lang w:val="pl-PL"/>
        </w:rPr>
        <w:t>przeprowadzenia wszelkich robót zgodnie z zasadami określonymi w dokumentacji projektowej i formalnoprawnej,</w:t>
      </w:r>
    </w:p>
    <w:p w14:paraId="4B90D164" w14:textId="77777777" w:rsidR="00380F75" w:rsidRPr="009E5DA8" w:rsidRDefault="00380F75" w:rsidP="00FC0F04">
      <w:pPr>
        <w:numPr>
          <w:ilvl w:val="0"/>
          <w:numId w:val="6"/>
        </w:numPr>
        <w:ind w:left="992" w:right="-3" w:hanging="425"/>
        <w:jc w:val="both"/>
        <w:rPr>
          <w:lang w:val="pl-PL"/>
        </w:rPr>
      </w:pPr>
      <w:r w:rsidRPr="009E5DA8">
        <w:rPr>
          <w:lang w:val="pl-PL"/>
        </w:rPr>
        <w:t>uporządkowania terenu budowy, renowacji terenu i przekazania terenu właścicielom,</w:t>
      </w:r>
    </w:p>
    <w:p w14:paraId="0DBDD827" w14:textId="67249BC2" w:rsidR="00380F75" w:rsidRPr="009E5DA8" w:rsidRDefault="00380F75" w:rsidP="00FC0F04">
      <w:pPr>
        <w:numPr>
          <w:ilvl w:val="0"/>
          <w:numId w:val="6"/>
        </w:numPr>
        <w:ind w:left="992" w:right="-3" w:hanging="425"/>
        <w:jc w:val="both"/>
        <w:rPr>
          <w:lang w:val="pl-PL"/>
        </w:rPr>
      </w:pPr>
      <w:r w:rsidRPr="009E5DA8">
        <w:rPr>
          <w:lang w:val="pl-PL"/>
        </w:rPr>
        <w:t xml:space="preserve">odtworzenia nawierzchni jezdni, chodników, trawników oraz </w:t>
      </w:r>
      <w:proofErr w:type="spellStart"/>
      <w:r w:rsidRPr="009E5DA8">
        <w:rPr>
          <w:lang w:val="pl-PL"/>
        </w:rPr>
        <w:t>nasadzeń</w:t>
      </w:r>
      <w:proofErr w:type="spellEnd"/>
      <w:r w:rsidRPr="009E5DA8">
        <w:rPr>
          <w:lang w:val="pl-PL"/>
        </w:rPr>
        <w:t xml:space="preserve"> drzew i krzewów </w:t>
      </w:r>
      <w:r w:rsidR="002B12C9">
        <w:rPr>
          <w:lang w:val="pl-PL"/>
        </w:rPr>
        <w:br/>
      </w:r>
      <w:r w:rsidRPr="009E5DA8">
        <w:rPr>
          <w:lang w:val="pl-PL"/>
        </w:rPr>
        <w:t xml:space="preserve">w pasie frontu prowadzonych robót wraz ze strefą rozgęszczenia gruntu w zakresie przekazanego terenu pod budowę oraz na terenie dróg tymczasowych </w:t>
      </w:r>
      <w:r w:rsidRPr="009E5DA8">
        <w:rPr>
          <w:lang w:val="pl-PL"/>
        </w:rPr>
        <w:br/>
        <w:t>i dojazdowych do placu budowy,</w:t>
      </w:r>
    </w:p>
    <w:p w14:paraId="4719F615" w14:textId="77777777" w:rsidR="00380F75" w:rsidRPr="00066EA6" w:rsidRDefault="00380F75" w:rsidP="00FC0F04">
      <w:pPr>
        <w:numPr>
          <w:ilvl w:val="0"/>
          <w:numId w:val="6"/>
        </w:numPr>
        <w:ind w:left="992" w:right="-3" w:hanging="425"/>
        <w:jc w:val="both"/>
        <w:rPr>
          <w:lang w:val="pl-PL"/>
        </w:rPr>
      </w:pPr>
      <w:r w:rsidRPr="00066EA6">
        <w:rPr>
          <w:lang w:val="pl-PL"/>
        </w:rPr>
        <w:t>zapewnienia opracowania Planu bezpieczeństwa i ochrony zdrowia zgodnie z Rozporządzeniem Ministra Infrastruktury z dnia 23 czerwca 2003 r. w sprawie informacji dotyczącej bezpieczeństwa i ochrony zdrowia oraz planu bezpieczeństwa i ochrony zdrowia (</w:t>
      </w:r>
      <w:proofErr w:type="spellStart"/>
      <w:r w:rsidRPr="00066EA6">
        <w:rPr>
          <w:lang w:val="pl-PL"/>
        </w:rPr>
        <w:t>t.j</w:t>
      </w:r>
      <w:proofErr w:type="spellEnd"/>
      <w:r w:rsidRPr="00066EA6">
        <w:rPr>
          <w:lang w:val="pl-PL"/>
        </w:rPr>
        <w:t xml:space="preserve">. Dz. U. 2003 r., Nr 120, poz. 1126 z </w:t>
      </w:r>
      <w:proofErr w:type="spellStart"/>
      <w:r w:rsidRPr="00066EA6">
        <w:rPr>
          <w:lang w:val="pl-PL"/>
        </w:rPr>
        <w:t>późn</w:t>
      </w:r>
      <w:proofErr w:type="spellEnd"/>
      <w:r w:rsidRPr="00066EA6">
        <w:rPr>
          <w:lang w:val="pl-PL"/>
        </w:rPr>
        <w:t>. zm.),</w:t>
      </w:r>
    </w:p>
    <w:p w14:paraId="4A025A05" w14:textId="027853AC" w:rsidR="00380F75" w:rsidRPr="009E5DA8" w:rsidRDefault="00380F75" w:rsidP="00FC0F04">
      <w:pPr>
        <w:numPr>
          <w:ilvl w:val="0"/>
          <w:numId w:val="6"/>
        </w:numPr>
        <w:ind w:left="992" w:right="-3" w:hanging="425"/>
        <w:jc w:val="both"/>
        <w:rPr>
          <w:lang w:val="pl-PL"/>
        </w:rPr>
      </w:pPr>
      <w:r w:rsidRPr="00066EA6">
        <w:rPr>
          <w:lang w:val="pl-PL"/>
        </w:rPr>
        <w:lastRenderedPageBreak/>
        <w:t xml:space="preserve">obowiązku uczestniczenia w spotkaniach branżowych zwoływanych przez Zamawiającego w siedzibie Zamawiającego mieszczącej się przy ul. Stefana Batorego 2 w Warszawie, nie częściej niż raz na tydzień. Wykonawca zostanie powiadomiony </w:t>
      </w:r>
      <w:r w:rsidR="002B12C9">
        <w:rPr>
          <w:lang w:val="pl-PL"/>
        </w:rPr>
        <w:br/>
      </w:r>
      <w:r w:rsidRPr="009E5DA8">
        <w:rPr>
          <w:lang w:val="pl-PL"/>
        </w:rPr>
        <w:t>o potrzebie danego spotkania  z wyprzedzeniem 2 dni roboczych,</w:t>
      </w:r>
    </w:p>
    <w:p w14:paraId="57445C37" w14:textId="5D2E9A11" w:rsidR="00380F75" w:rsidRPr="009E5DA8" w:rsidRDefault="00380F75" w:rsidP="00FC0F04">
      <w:pPr>
        <w:numPr>
          <w:ilvl w:val="0"/>
          <w:numId w:val="6"/>
        </w:numPr>
        <w:ind w:left="992" w:right="-3" w:hanging="425"/>
        <w:jc w:val="both"/>
        <w:rPr>
          <w:lang w:val="pl-PL"/>
        </w:rPr>
      </w:pPr>
      <w:r w:rsidRPr="009E5DA8">
        <w:rPr>
          <w:lang w:val="pl-PL"/>
        </w:rPr>
        <w:t xml:space="preserve">wykonania robót demontażowych, w tym </w:t>
      </w:r>
      <w:proofErr w:type="spellStart"/>
      <w:r w:rsidRPr="009E5DA8">
        <w:rPr>
          <w:lang w:val="pl-PL"/>
        </w:rPr>
        <w:t>deklowanie</w:t>
      </w:r>
      <w:proofErr w:type="spellEnd"/>
      <w:r w:rsidRPr="009E5DA8">
        <w:rPr>
          <w:lang w:val="pl-PL"/>
        </w:rPr>
        <w:t xml:space="preserve"> nieczynnych sieci ciepłowniczych </w:t>
      </w:r>
      <w:r w:rsidR="002B12C9">
        <w:rPr>
          <w:lang w:val="pl-PL"/>
        </w:rPr>
        <w:br/>
      </w:r>
      <w:r w:rsidRPr="009E5DA8">
        <w:rPr>
          <w:lang w:val="pl-PL"/>
        </w:rPr>
        <w:t xml:space="preserve">i zewnętrznych instalacji odbiorczych oraz </w:t>
      </w:r>
      <w:proofErr w:type="spellStart"/>
      <w:r w:rsidRPr="009E5DA8">
        <w:rPr>
          <w:lang w:val="pl-PL"/>
        </w:rPr>
        <w:t>unieczynnianie</w:t>
      </w:r>
      <w:proofErr w:type="spellEnd"/>
      <w:r w:rsidRPr="009E5DA8">
        <w:rPr>
          <w:lang w:val="pl-PL"/>
        </w:rPr>
        <w:t xml:space="preserve"> sieci poprzez zamulanie pozostawianej w gruncie Infrastruktury ciepłowniczej,</w:t>
      </w:r>
    </w:p>
    <w:p w14:paraId="7492811F" w14:textId="77777777" w:rsidR="00380F75" w:rsidRPr="009E5DA8" w:rsidRDefault="00380F75" w:rsidP="00FC0F04">
      <w:pPr>
        <w:numPr>
          <w:ilvl w:val="0"/>
          <w:numId w:val="6"/>
        </w:numPr>
        <w:ind w:left="992" w:right="-3" w:hanging="425"/>
        <w:jc w:val="both"/>
        <w:rPr>
          <w:lang w:val="pl-PL"/>
        </w:rPr>
      </w:pPr>
      <w:r w:rsidRPr="009E5DA8">
        <w:rPr>
          <w:lang w:val="pl-PL"/>
        </w:rPr>
        <w:t xml:space="preserve">stosowanie się do </w:t>
      </w:r>
      <w:r w:rsidRPr="009E5DA8">
        <w:rPr>
          <w:b/>
          <w:lang w:val="pl-PL"/>
        </w:rPr>
        <w:t>Załącznika nr 4</w:t>
      </w:r>
      <w:r w:rsidRPr="009E5DA8">
        <w:rPr>
          <w:lang w:val="pl-PL"/>
        </w:rPr>
        <w:t xml:space="preserve"> do Umowy „Wymagania bhp, ppoż. i ochrony środowiska”,</w:t>
      </w:r>
    </w:p>
    <w:p w14:paraId="3370659E" w14:textId="5FD95AF0" w:rsidR="00380F75" w:rsidRPr="009E5DA8" w:rsidRDefault="00380F75" w:rsidP="00FC0F04">
      <w:pPr>
        <w:numPr>
          <w:ilvl w:val="0"/>
          <w:numId w:val="6"/>
        </w:numPr>
        <w:ind w:left="992" w:right="-3" w:hanging="425"/>
        <w:jc w:val="both"/>
        <w:rPr>
          <w:lang w:val="pl-PL"/>
        </w:rPr>
      </w:pPr>
      <w:r w:rsidRPr="009E5DA8">
        <w:rPr>
          <w:lang w:val="pl-PL"/>
        </w:rPr>
        <w:t xml:space="preserve">w przypadku, w którym Zamawiający pozyska dofinansowanie na realizację przedmiotu Umowy - zamontowania i zdemontowania tablic informacyjnych informujących </w:t>
      </w:r>
      <w:r w:rsidR="002B12C9">
        <w:rPr>
          <w:lang w:val="pl-PL"/>
        </w:rPr>
        <w:br/>
      </w:r>
      <w:r w:rsidRPr="009E5DA8">
        <w:rPr>
          <w:lang w:val="pl-PL"/>
        </w:rPr>
        <w:t>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79F732D7" w14:textId="77777777" w:rsidR="00380F75" w:rsidRPr="009E5DA8" w:rsidRDefault="00380F75" w:rsidP="00FC0F04">
      <w:pPr>
        <w:numPr>
          <w:ilvl w:val="0"/>
          <w:numId w:val="14"/>
        </w:numPr>
        <w:tabs>
          <w:tab w:val="left" w:pos="993"/>
        </w:tabs>
        <w:ind w:left="426" w:right="-3" w:hanging="425"/>
        <w:jc w:val="both"/>
        <w:rPr>
          <w:lang w:val="pl-PL"/>
        </w:rPr>
      </w:pPr>
      <w:r w:rsidRPr="009E5DA8">
        <w:rPr>
          <w:lang w:val="pl-PL"/>
        </w:rPr>
        <w:t>Wykonawca zobowiązany jest do przestrzegania przepisów BHP i ppoż., zapewnienia wszelkich urządzeń zabezpieczających i ochronnych w tym zakresie oraz do utrzymania porządku na terenie robót i terenie przyległym.</w:t>
      </w:r>
    </w:p>
    <w:p w14:paraId="1B665725" w14:textId="77777777" w:rsidR="00380F75" w:rsidRPr="00880A39" w:rsidRDefault="00380F75" w:rsidP="00FC0F04">
      <w:pPr>
        <w:numPr>
          <w:ilvl w:val="0"/>
          <w:numId w:val="14"/>
        </w:numPr>
        <w:tabs>
          <w:tab w:val="left" w:pos="993"/>
        </w:tabs>
        <w:ind w:left="426" w:right="-3" w:hanging="425"/>
        <w:jc w:val="both"/>
        <w:rPr>
          <w:lang w:val="pl-PL"/>
        </w:rPr>
      </w:pPr>
      <w:r w:rsidRPr="009E5DA8">
        <w:rPr>
          <w:lang w:val="pl-PL"/>
        </w:rPr>
        <w:t xml:space="preserve">Wykonawca zobowiązany jest do prowadzenia robót w sposób jak najmniej uciążliwy dla mieszkańców. Wykonawca zobowiązany jest do zapewnienia dojazdów i dojść do budynków </w:t>
      </w:r>
      <w:r w:rsidRPr="00880A39">
        <w:rPr>
          <w:lang w:val="pl-PL"/>
        </w:rPr>
        <w:t>w czasie prowadzenia robót.</w:t>
      </w:r>
    </w:p>
    <w:p w14:paraId="4029F5CA" w14:textId="77777777" w:rsidR="00380F75" w:rsidRPr="00880A39" w:rsidRDefault="00380F75" w:rsidP="00FC0F04">
      <w:pPr>
        <w:numPr>
          <w:ilvl w:val="0"/>
          <w:numId w:val="14"/>
        </w:numPr>
        <w:tabs>
          <w:tab w:val="left" w:pos="993"/>
        </w:tabs>
        <w:ind w:left="426" w:right="-3" w:hanging="425"/>
        <w:jc w:val="both"/>
        <w:rPr>
          <w:lang w:val="pl-PL"/>
        </w:rPr>
      </w:pPr>
      <w:r w:rsidRPr="00880A39">
        <w:rPr>
          <w:lang w:val="pl-PL"/>
        </w:rPr>
        <w:t>Przekazanie Wykonawcy terenu poza pasem drogowym zostanie potwierdzone protokolarnym wprowadzeniem na teren przez Zamawiającego wraz z właścicielem terenu.</w:t>
      </w:r>
    </w:p>
    <w:p w14:paraId="24C72DF0" w14:textId="77777777" w:rsidR="00380F75" w:rsidRPr="00880A39" w:rsidRDefault="00380F75" w:rsidP="00FC0F04">
      <w:pPr>
        <w:numPr>
          <w:ilvl w:val="0"/>
          <w:numId w:val="14"/>
        </w:numPr>
        <w:tabs>
          <w:tab w:val="left" w:pos="993"/>
        </w:tabs>
        <w:ind w:left="426" w:right="-3" w:hanging="425"/>
        <w:jc w:val="both"/>
        <w:rPr>
          <w:lang w:val="pl-PL"/>
        </w:rPr>
      </w:pPr>
      <w:r w:rsidRPr="00880A39">
        <w:rPr>
          <w:lang w:val="pl-PL"/>
        </w:rPr>
        <w:t xml:space="preserve">Wykonawca zobowiązany jest do zajęcia terenu w liniach rozgraniczających ulic </w:t>
      </w:r>
      <w:r w:rsidRPr="00880A39">
        <w:rPr>
          <w:lang w:val="pl-PL"/>
        </w:rPr>
        <w:br/>
        <w:t xml:space="preserve">(po uzyskaniu zgody od właściwego zarządcy pasa drogowego) i poniesienia opłat </w:t>
      </w:r>
      <w:r w:rsidRPr="00880A39">
        <w:rPr>
          <w:lang w:val="pl-PL"/>
        </w:rPr>
        <w:br/>
        <w:t>z tego tytułu.</w:t>
      </w:r>
    </w:p>
    <w:p w14:paraId="083A04B7" w14:textId="30829516" w:rsidR="00380F75" w:rsidRPr="009E5DA8" w:rsidRDefault="00380F75" w:rsidP="00FC0F04">
      <w:pPr>
        <w:numPr>
          <w:ilvl w:val="0"/>
          <w:numId w:val="14"/>
        </w:numPr>
        <w:tabs>
          <w:tab w:val="left" w:pos="993"/>
        </w:tabs>
        <w:ind w:left="426" w:right="-3" w:hanging="425"/>
        <w:jc w:val="both"/>
        <w:rPr>
          <w:lang w:val="pl-PL"/>
        </w:rPr>
      </w:pPr>
      <w:r w:rsidRPr="00880A39">
        <w:rPr>
          <w:lang w:val="pl-PL"/>
        </w:rPr>
        <w:t xml:space="preserve">Wykonawca zobowiązany jest do zajęcia terenu poza liniami rozgraniczającymi ulic na warunkach określonych w przekazanych przez Zamawiającego uzgodnieniach i umowach. Opłaty z tytułu umów już zawartych poniesie Zamawiający. W przypadku konieczności zawarcia dodatkowych umów, np. dzierżawy, lub przedłużenia terminu obowiązywania umów już zawartych przez Zamawiającego opłaty lub koszty z tego tytułu poniesie Wykonawca. Wykonawca nie będzie zobowiązany do ponoszenia opłat lub kosztów, </w:t>
      </w:r>
      <w:r w:rsidR="002B12C9">
        <w:rPr>
          <w:lang w:val="pl-PL"/>
        </w:rPr>
        <w:br/>
      </w:r>
      <w:r w:rsidRPr="009E5DA8">
        <w:rPr>
          <w:lang w:val="pl-PL"/>
        </w:rPr>
        <w:t>o których mowa w zdaniu poprzednim, jeżeli konieczność zawarcia dodatkowych umów lub przedłużenie terminu obowiązywania umów już zawartych będzie wynikiem przyczyn leżących po stronie Zamawiającego.</w:t>
      </w:r>
    </w:p>
    <w:p w14:paraId="34D3A09F" w14:textId="3ABF2AF6" w:rsidR="00380F75" w:rsidRPr="009E5DA8" w:rsidRDefault="00380F75" w:rsidP="00FC0F04">
      <w:pPr>
        <w:numPr>
          <w:ilvl w:val="0"/>
          <w:numId w:val="14"/>
        </w:numPr>
        <w:tabs>
          <w:tab w:val="left" w:pos="993"/>
        </w:tabs>
        <w:ind w:left="426" w:right="-3" w:hanging="425"/>
        <w:jc w:val="both"/>
        <w:rPr>
          <w:lang w:val="pl-PL"/>
        </w:rPr>
      </w:pPr>
      <w:r w:rsidRPr="009E5DA8">
        <w:rPr>
          <w:lang w:val="pl-PL"/>
        </w:rPr>
        <w:t>Wykonawca zobowiązuje się do wywozu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35C5B9D2" w14:textId="03C530E4" w:rsidR="00380F75" w:rsidRPr="009E5DA8" w:rsidRDefault="00380F75" w:rsidP="00FC0F04">
      <w:pPr>
        <w:numPr>
          <w:ilvl w:val="0"/>
          <w:numId w:val="14"/>
        </w:numPr>
        <w:tabs>
          <w:tab w:val="left" w:pos="993"/>
        </w:tabs>
        <w:ind w:left="426" w:right="-3" w:hanging="425"/>
        <w:jc w:val="both"/>
        <w:rPr>
          <w:lang w:val="pl-PL"/>
        </w:rPr>
      </w:pPr>
      <w:r w:rsidRPr="009E5DA8">
        <w:rPr>
          <w:lang w:val="pl-PL"/>
        </w:rPr>
        <w:lastRenderedPageBreak/>
        <w:t>Wykonawca zobowiązuje się do zapewnienia ciągłości dostaw ciepła poprzez montaż sieci ciepłowniczej prowizorycznej, przepięcia lub obejścia zgodnie z dokumentacją projektową, w terminach i godzinach uzgodnionych z Zamawiającym.</w:t>
      </w:r>
    </w:p>
    <w:p w14:paraId="7D7680C1" w14:textId="77777777" w:rsidR="00380F75" w:rsidRPr="009E5DA8" w:rsidRDefault="00380F75" w:rsidP="00FC0F04">
      <w:pPr>
        <w:numPr>
          <w:ilvl w:val="0"/>
          <w:numId w:val="14"/>
        </w:numPr>
        <w:tabs>
          <w:tab w:val="left" w:pos="993"/>
        </w:tabs>
        <w:ind w:left="426" w:right="-3" w:hanging="425"/>
        <w:rPr>
          <w:lang w:val="pl-PL"/>
        </w:rPr>
      </w:pPr>
      <w:r w:rsidRPr="009E5DA8">
        <w:rPr>
          <w:lang w:val="pl-PL"/>
        </w:rPr>
        <w:t>Wykonawca będzie usuwał na bieżąco, na własny koszt, wszelkie ewentualne zanieczyszczenia spowodowane jego pojazdami na drogach publicznych oraz dojazdach do terenu robót.</w:t>
      </w:r>
    </w:p>
    <w:p w14:paraId="463679A7" w14:textId="1C9E360D" w:rsidR="00380F75" w:rsidRPr="009E5DA8" w:rsidRDefault="00380F75" w:rsidP="00FC0F04">
      <w:pPr>
        <w:numPr>
          <w:ilvl w:val="0"/>
          <w:numId w:val="14"/>
        </w:numPr>
        <w:tabs>
          <w:tab w:val="left" w:pos="993"/>
        </w:tabs>
        <w:ind w:left="426" w:right="-3" w:hanging="425"/>
        <w:jc w:val="both"/>
        <w:rPr>
          <w:lang w:val="pl-PL"/>
        </w:rPr>
      </w:pPr>
      <w:r w:rsidRPr="009E5DA8">
        <w:rPr>
          <w:lang w:val="pl-PL"/>
        </w:rPr>
        <w:t xml:space="preserve">Zamawiający wymaga zatrudnienia na podstawie umowy o pracę przez Wykonawcę lub Podwykonawców osób wykonujących w trakcie realizacji Umowy czynności wskazane </w:t>
      </w:r>
      <w:r w:rsidR="002B12C9">
        <w:rPr>
          <w:lang w:val="pl-PL"/>
        </w:rPr>
        <w:br/>
      </w:r>
      <w:r w:rsidRPr="009E5DA8">
        <w:rPr>
          <w:lang w:val="pl-PL"/>
        </w:rPr>
        <w:t xml:space="preserve">w </w:t>
      </w:r>
      <w:r w:rsidRPr="009E5DA8">
        <w:rPr>
          <w:b/>
          <w:lang w:val="pl-PL"/>
        </w:rPr>
        <w:t>Załączniku nr 13</w:t>
      </w:r>
      <w:r w:rsidRPr="009E5DA8">
        <w:rPr>
          <w:lang w:val="pl-PL"/>
        </w:rPr>
        <w:t xml:space="preserve"> do Umowy. Każdorazowo na żądanie Zamawiającego, w terminie wskazanym przez Zamawiającego nie krótszym niż 7 dni, Wykonawca zobowiązany będzie przedłożyć Zamawiającemu wskazane poniżej dowody w celu potwierdzenia zatrudnienia na podstawie umowy o pracę osób wykonujących czynności wskazane</w:t>
      </w:r>
      <w:r w:rsidRPr="009E5DA8">
        <w:rPr>
          <w:lang w:val="pl-PL"/>
        </w:rPr>
        <w:br/>
        <w:t xml:space="preserve">w </w:t>
      </w:r>
      <w:r w:rsidRPr="009E5DA8">
        <w:rPr>
          <w:b/>
          <w:lang w:val="pl-PL"/>
        </w:rPr>
        <w:t>Załączniku nr</w:t>
      </w:r>
      <w:r w:rsidRPr="009E5DA8">
        <w:rPr>
          <w:lang w:val="pl-PL"/>
        </w:rPr>
        <w:t xml:space="preserve"> </w:t>
      </w:r>
      <w:r w:rsidRPr="009E5DA8">
        <w:rPr>
          <w:b/>
          <w:lang w:val="pl-PL"/>
        </w:rPr>
        <w:t>13</w:t>
      </w:r>
      <w:r w:rsidRPr="009E5DA8">
        <w:rPr>
          <w:lang w:val="pl-PL"/>
        </w:rPr>
        <w:t xml:space="preserve"> do Umowy:</w:t>
      </w:r>
    </w:p>
    <w:p w14:paraId="32E5DA27" w14:textId="7C8C4804" w:rsidR="00380F75" w:rsidRPr="00D92C32" w:rsidRDefault="00380F75" w:rsidP="00FC0F04">
      <w:pPr>
        <w:numPr>
          <w:ilvl w:val="0"/>
          <w:numId w:val="60"/>
        </w:numPr>
        <w:tabs>
          <w:tab w:val="left" w:pos="993"/>
          <w:tab w:val="left" w:pos="1560"/>
          <w:tab w:val="left" w:pos="1701"/>
        </w:tabs>
        <w:ind w:right="-3"/>
        <w:jc w:val="both"/>
        <w:rPr>
          <w:lang w:val="pl-PL"/>
        </w:rPr>
      </w:pPr>
      <w:r w:rsidRPr="00D92C32">
        <w:rPr>
          <w:lang w:val="pl-PL"/>
        </w:rPr>
        <w:t xml:space="preserve">oświadczenie Wykonawcy lub Podwykonawcy o zatrudnieniu na podstawie umowy </w:t>
      </w:r>
      <w:r w:rsidR="002B12C9">
        <w:rPr>
          <w:lang w:val="pl-PL"/>
        </w:rPr>
        <w:br/>
      </w:r>
      <w:r w:rsidRPr="00D92C32">
        <w:rPr>
          <w:lang w:val="pl-PL"/>
        </w:rPr>
        <w:t xml:space="preserve">o pracę osób wykonujących czynności wskazane w </w:t>
      </w:r>
      <w:r w:rsidRPr="00D92C32">
        <w:rPr>
          <w:b/>
          <w:lang w:val="pl-PL"/>
        </w:rPr>
        <w:t xml:space="preserve">Załączniku nr 13 </w:t>
      </w:r>
      <w:r w:rsidRPr="00D92C32">
        <w:rPr>
          <w:lang w:val="pl-PL"/>
        </w:rPr>
        <w:t xml:space="preserve">do Umowy.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daty zawarcia umowy o pracę </w:t>
      </w:r>
      <w:r w:rsidRPr="00D92C32">
        <w:rPr>
          <w:lang w:val="pl-PL"/>
        </w:rPr>
        <w:br/>
        <w:t>i wymiaru etatu, imienia i nazwiska zatrudnionego pracownika, zakresu jego obowiązków oraz podpis osoby uprawnionej do złożenia oświadczenia w imieniu Wykonawcy lub Podwykonawcy;</w:t>
      </w:r>
    </w:p>
    <w:p w14:paraId="3A2573F4" w14:textId="77777777" w:rsidR="00880A39" w:rsidRDefault="00880A39" w:rsidP="00FC0F04">
      <w:pPr>
        <w:numPr>
          <w:ilvl w:val="0"/>
          <w:numId w:val="60"/>
        </w:numPr>
        <w:pBdr>
          <w:top w:val="nil"/>
          <w:left w:val="nil"/>
          <w:bottom w:val="nil"/>
          <w:right w:val="nil"/>
          <w:between w:val="nil"/>
        </w:pBdr>
        <w:ind w:right="9"/>
        <w:jc w:val="both"/>
      </w:pPr>
      <w: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 tj. </w:t>
      </w:r>
      <w:r>
        <w:br/>
        <w:t>w szczególności</w:t>
      </w:r>
      <w:r>
        <w:rPr>
          <w:vertAlign w:val="superscript"/>
        </w:rPr>
        <w:footnoteReference w:id="2"/>
      </w:r>
      <w:r>
        <w:t xml:space="preserve"> bez adresów, nr PESEL pracowników. Imię i nazwisko pracownika nie podlega </w:t>
      </w:r>
      <w:proofErr w:type="spellStart"/>
      <w:r>
        <w:t>anonimizacji</w:t>
      </w:r>
      <w:proofErr w:type="spellEnd"/>
      <w:r>
        <w:t>. Informacje takie jak: data zawarcia umowy, rodzaj umowy o pracę, zakres obowiązków pracownika i wymiar etatu powinny być możliwe do zidentyfikowania,</w:t>
      </w:r>
    </w:p>
    <w:p w14:paraId="05F5CF2B" w14:textId="77777777" w:rsidR="00380F75" w:rsidRPr="00D92C32" w:rsidRDefault="00380F75" w:rsidP="00FC0F04">
      <w:pPr>
        <w:numPr>
          <w:ilvl w:val="0"/>
          <w:numId w:val="60"/>
        </w:numPr>
        <w:tabs>
          <w:tab w:val="left" w:pos="993"/>
        </w:tabs>
        <w:ind w:right="-3"/>
        <w:jc w:val="both"/>
        <w:rPr>
          <w:lang w:val="pl-PL"/>
        </w:rPr>
      </w:pPr>
      <w:r w:rsidRPr="00D92C32">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421963B6" w14:textId="77777777" w:rsidR="00380F75" w:rsidRPr="00D92C32" w:rsidRDefault="00380F75" w:rsidP="00FC0F04">
      <w:pPr>
        <w:numPr>
          <w:ilvl w:val="0"/>
          <w:numId w:val="60"/>
        </w:numPr>
        <w:tabs>
          <w:tab w:val="left" w:pos="993"/>
        </w:tabs>
        <w:ind w:right="-3"/>
        <w:jc w:val="both"/>
        <w:rPr>
          <w:lang w:val="pl-PL"/>
        </w:rPr>
      </w:pPr>
      <w:r w:rsidRPr="00D92C32">
        <w:rPr>
          <w:lang w:val="pl-PL"/>
        </w:rPr>
        <w:t xml:space="preserve">poświadczoną za zgodność z oryginałem odpowiednio przez Wykonawcę lub Podwykonawcę kopię dowodu potwierdzającego zgłoszenie pracownika przez </w:t>
      </w:r>
      <w:r w:rsidRPr="00D92C32">
        <w:rPr>
          <w:lang w:val="pl-PL"/>
        </w:rPr>
        <w:lastRenderedPageBreak/>
        <w:t xml:space="preserve">pracodawcę do ubezpieczeń, zanonimizowaną w sposób zapewniający ochronę danych osobowych pracowników, zgodnie z przepisami RODO. Imię i nazwisko pracownika nie podlega </w:t>
      </w:r>
      <w:proofErr w:type="spellStart"/>
      <w:r w:rsidRPr="00D92C32">
        <w:rPr>
          <w:lang w:val="pl-PL"/>
        </w:rPr>
        <w:t>anonimizacji</w:t>
      </w:r>
      <w:proofErr w:type="spellEnd"/>
      <w:r w:rsidRPr="00D92C32">
        <w:rPr>
          <w:lang w:val="pl-PL"/>
        </w:rPr>
        <w:t>.</w:t>
      </w:r>
    </w:p>
    <w:p w14:paraId="631314B5" w14:textId="06030762" w:rsidR="00380F75" w:rsidRPr="009E5DA8" w:rsidRDefault="00380F75" w:rsidP="00FC0F04">
      <w:pPr>
        <w:numPr>
          <w:ilvl w:val="0"/>
          <w:numId w:val="14"/>
        </w:numPr>
        <w:tabs>
          <w:tab w:val="left" w:pos="993"/>
        </w:tabs>
        <w:ind w:left="426" w:right="-3" w:hanging="283"/>
        <w:jc w:val="both"/>
        <w:rPr>
          <w:lang w:val="pl-PL"/>
        </w:rPr>
      </w:pPr>
      <w:r w:rsidRPr="009E5DA8">
        <w:rPr>
          <w:lang w:val="pl-PL"/>
        </w:rPr>
        <w:t xml:space="preserve">Zamawiający uprawniony jest do wykonywania czynności kontrolnych wobec Wykonawcy odnośnie spełniania wymogu zatrudnienia na podstawie umowy o pracę osób wykonujących czynności wskazane w </w:t>
      </w:r>
      <w:r w:rsidRPr="009E5DA8">
        <w:rPr>
          <w:b/>
          <w:lang w:val="pl-PL"/>
        </w:rPr>
        <w:t>Załączniku nr 13</w:t>
      </w:r>
      <w:r w:rsidRPr="009E5DA8">
        <w:rPr>
          <w:lang w:val="pl-PL"/>
        </w:rPr>
        <w:t xml:space="preserve"> do Umowy. Zamawiający uprawniony jest </w:t>
      </w:r>
      <w:r w:rsidR="001D2664">
        <w:rPr>
          <w:lang w:val="pl-PL"/>
        </w:rPr>
        <w:br/>
      </w:r>
      <w:r w:rsidRPr="009E5DA8">
        <w:rPr>
          <w:lang w:val="pl-PL"/>
        </w:rPr>
        <w:t>w szczególności do:</w:t>
      </w:r>
    </w:p>
    <w:p w14:paraId="6E0E4A8E" w14:textId="3D3EE3E3" w:rsidR="00380F75" w:rsidRPr="009E5DA8" w:rsidRDefault="00380F75" w:rsidP="00FC0F04">
      <w:pPr>
        <w:numPr>
          <w:ilvl w:val="0"/>
          <w:numId w:val="7"/>
        </w:numPr>
        <w:tabs>
          <w:tab w:val="left" w:pos="993"/>
          <w:tab w:val="left" w:pos="1701"/>
        </w:tabs>
        <w:ind w:left="851" w:right="-3" w:hanging="284"/>
        <w:jc w:val="both"/>
        <w:rPr>
          <w:lang w:val="pl-PL"/>
        </w:rPr>
      </w:pPr>
      <w:r w:rsidRPr="009E5DA8">
        <w:rPr>
          <w:lang w:val="pl-PL"/>
        </w:rPr>
        <w:t xml:space="preserve">żądania oświadczeń i dokumentów w zakresie potwierdzenia spełniania w/w wymogów </w:t>
      </w:r>
      <w:r w:rsidR="001D2664">
        <w:rPr>
          <w:lang w:val="pl-PL"/>
        </w:rPr>
        <w:br/>
      </w:r>
      <w:r w:rsidRPr="009E5DA8">
        <w:rPr>
          <w:lang w:val="pl-PL"/>
        </w:rPr>
        <w:t>i dokonywania ich oceny,</w:t>
      </w:r>
    </w:p>
    <w:p w14:paraId="354F0B85" w14:textId="77777777" w:rsidR="00380F75" w:rsidRPr="009E5DA8" w:rsidRDefault="00380F75" w:rsidP="00FC0F04">
      <w:pPr>
        <w:numPr>
          <w:ilvl w:val="0"/>
          <w:numId w:val="7"/>
        </w:numPr>
        <w:tabs>
          <w:tab w:val="left" w:pos="993"/>
          <w:tab w:val="left" w:pos="1701"/>
        </w:tabs>
        <w:ind w:left="851" w:right="-3" w:hanging="284"/>
        <w:jc w:val="both"/>
        <w:rPr>
          <w:lang w:val="pl-PL"/>
        </w:rPr>
      </w:pPr>
      <w:r w:rsidRPr="009E5DA8">
        <w:rPr>
          <w:lang w:val="pl-PL"/>
        </w:rPr>
        <w:t>żądania wyjaśnień w przypadku wątpliwości w zakresie potwierdzenia spełniania w/w wymogów,</w:t>
      </w:r>
    </w:p>
    <w:p w14:paraId="3479B061" w14:textId="77777777" w:rsidR="00380F75" w:rsidRPr="009E5DA8" w:rsidRDefault="00380F75" w:rsidP="00FC0F04">
      <w:pPr>
        <w:numPr>
          <w:ilvl w:val="0"/>
          <w:numId w:val="7"/>
        </w:numPr>
        <w:tabs>
          <w:tab w:val="left" w:pos="993"/>
          <w:tab w:val="left" w:pos="1418"/>
          <w:tab w:val="left" w:pos="1701"/>
        </w:tabs>
        <w:ind w:left="851" w:right="-3" w:hanging="284"/>
        <w:jc w:val="both"/>
        <w:rPr>
          <w:lang w:val="pl-PL"/>
        </w:rPr>
      </w:pPr>
      <w:r w:rsidRPr="009E5DA8">
        <w:rPr>
          <w:lang w:val="pl-PL"/>
        </w:rPr>
        <w:t>przeprowadzania kontroli na terenie budowy.</w:t>
      </w:r>
    </w:p>
    <w:p w14:paraId="3B704285" w14:textId="3EA2C30D" w:rsidR="00380F75" w:rsidRPr="005B367D" w:rsidRDefault="00380F75" w:rsidP="00FC0F04">
      <w:pPr>
        <w:numPr>
          <w:ilvl w:val="0"/>
          <w:numId w:val="14"/>
        </w:numPr>
        <w:tabs>
          <w:tab w:val="left" w:pos="993"/>
        </w:tabs>
        <w:ind w:left="426" w:right="-3" w:hanging="425"/>
        <w:jc w:val="both"/>
        <w:rPr>
          <w:lang w:val="pl-PL"/>
        </w:rPr>
      </w:pPr>
      <w:r w:rsidRPr="009E5DA8">
        <w:rPr>
          <w:lang w:val="pl-PL"/>
        </w:rPr>
        <w:t>W przypadku uzasadnionych wątpliwości co do przestrzegania prawa pracy przez</w:t>
      </w:r>
      <w:r w:rsidR="005B367D">
        <w:rPr>
          <w:lang w:val="pl-PL"/>
        </w:rPr>
        <w:t xml:space="preserve"> </w:t>
      </w:r>
      <w:r w:rsidRPr="005B367D">
        <w:rPr>
          <w:lang w:val="pl-PL"/>
        </w:rPr>
        <w:t>Wykonawcę lub Podwykonawcę, Zamawiający może zwrócić się o przeprowadzenie kontroli przez Państwową Inspekcję Pracy.</w:t>
      </w:r>
    </w:p>
    <w:p w14:paraId="5CB4B484" w14:textId="77777777" w:rsidR="00380F75" w:rsidRPr="009E5DA8" w:rsidRDefault="00380F75" w:rsidP="00BB6D30">
      <w:pPr>
        <w:ind w:left="1134" w:hanging="141"/>
        <w:jc w:val="center"/>
        <w:rPr>
          <w:b/>
          <w:lang w:val="pl-PL"/>
        </w:rPr>
      </w:pPr>
    </w:p>
    <w:p w14:paraId="1B7E21BE" w14:textId="77777777" w:rsidR="00380F75" w:rsidRPr="009E5DA8" w:rsidRDefault="00380F75" w:rsidP="009E5DA8">
      <w:pPr>
        <w:ind w:left="1134" w:hanging="1134"/>
        <w:jc w:val="center"/>
        <w:rPr>
          <w:lang w:val="pl-PL"/>
        </w:rPr>
      </w:pPr>
      <w:r w:rsidRPr="009E5DA8">
        <w:rPr>
          <w:b/>
          <w:lang w:val="pl-PL"/>
        </w:rPr>
        <w:t>§ 8.</w:t>
      </w:r>
    </w:p>
    <w:p w14:paraId="50E13E2E" w14:textId="77777777" w:rsidR="00380F75" w:rsidRPr="009E5DA8" w:rsidRDefault="00380F75" w:rsidP="00FC0F04">
      <w:pPr>
        <w:numPr>
          <w:ilvl w:val="0"/>
          <w:numId w:val="4"/>
        </w:numPr>
        <w:ind w:left="426" w:right="-3" w:hanging="284"/>
        <w:jc w:val="both"/>
        <w:rPr>
          <w:lang w:val="pl-PL"/>
        </w:rPr>
      </w:pPr>
      <w:r w:rsidRPr="009E5DA8">
        <w:rPr>
          <w:lang w:val="pl-PL"/>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6C1B417A" w14:textId="5185FD72" w:rsidR="00380F75" w:rsidRPr="009E5DA8" w:rsidRDefault="00380F75" w:rsidP="00FC0F04">
      <w:pPr>
        <w:numPr>
          <w:ilvl w:val="0"/>
          <w:numId w:val="4"/>
        </w:numPr>
        <w:ind w:left="426" w:right="-3" w:hanging="284"/>
        <w:jc w:val="both"/>
        <w:rPr>
          <w:lang w:val="pl-PL"/>
        </w:rPr>
      </w:pPr>
      <w:r w:rsidRPr="009E5DA8">
        <w:rPr>
          <w:lang w:val="pl-PL"/>
        </w:rPr>
        <w:t xml:space="preserve">Wykonawca jest wytwórcą odpadów powstałych w ramach wykonywania przedmiotu Umowy </w:t>
      </w:r>
      <w:r w:rsidR="001D2664">
        <w:rPr>
          <w:lang w:val="pl-PL"/>
        </w:rPr>
        <w:br/>
      </w:r>
      <w:r w:rsidRPr="009E5DA8">
        <w:rPr>
          <w:lang w:val="pl-PL"/>
        </w:rPr>
        <w:t xml:space="preserve">i zobowiązuje się do zagospodarowania wszystkich wytworzonych odpadów zgodnie </w:t>
      </w:r>
      <w:r w:rsidR="001D2664">
        <w:rPr>
          <w:lang w:val="pl-PL"/>
        </w:rPr>
        <w:br/>
      </w:r>
      <w:r w:rsidRPr="009E5DA8">
        <w:rPr>
          <w:lang w:val="pl-PL"/>
        </w:rPr>
        <w:t>z przepisami ustawy o odpadach, przepisami ustawy Prawo ochrony środowiska oraz aktami do nich wykonawczymi oraz innymi obowiązującymi w tym zakresie przepisami.</w:t>
      </w:r>
    </w:p>
    <w:p w14:paraId="6CABCC32" w14:textId="77777777" w:rsidR="00380F75" w:rsidRPr="009E5DA8" w:rsidRDefault="00380F75" w:rsidP="00FC0F04">
      <w:pPr>
        <w:numPr>
          <w:ilvl w:val="0"/>
          <w:numId w:val="4"/>
        </w:numPr>
        <w:tabs>
          <w:tab w:val="left" w:pos="10490"/>
        </w:tabs>
        <w:ind w:left="426" w:right="-3" w:hanging="284"/>
        <w:jc w:val="both"/>
        <w:rPr>
          <w:lang w:val="pl-PL"/>
        </w:rPr>
      </w:pPr>
      <w:r w:rsidRPr="009E5DA8">
        <w:rPr>
          <w:lang w:val="pl-PL"/>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przedmiotu Umowy.</w:t>
      </w:r>
    </w:p>
    <w:p w14:paraId="15C58324" w14:textId="66021DC5" w:rsidR="00380F75" w:rsidRPr="009E5DA8" w:rsidRDefault="00380F75" w:rsidP="00FC0F04">
      <w:pPr>
        <w:numPr>
          <w:ilvl w:val="0"/>
          <w:numId w:val="4"/>
        </w:numPr>
        <w:ind w:left="426" w:right="-3" w:hanging="284"/>
        <w:jc w:val="both"/>
        <w:rPr>
          <w:lang w:val="pl-PL"/>
        </w:rPr>
      </w:pPr>
      <w:r w:rsidRPr="009E5DA8">
        <w:rPr>
          <w:lang w:val="pl-PL"/>
        </w:rPr>
        <w:t xml:space="preserve">Wykonawca przejmuje pełną odpowiedzialność i zobowiązuje się pokryć Zamawiającemu </w:t>
      </w:r>
      <w:r w:rsidR="001D2664">
        <w:rPr>
          <w:lang w:val="pl-PL"/>
        </w:rPr>
        <w:br/>
      </w:r>
      <w:r w:rsidRPr="009E5DA8">
        <w:rPr>
          <w:lang w:val="pl-PL"/>
        </w:rPr>
        <w:t xml:space="preserve">i osobom trzecim wszelkie szkody (w tym kary i grzywny) poniesione przez Zamawiającego </w:t>
      </w:r>
      <w:r w:rsidR="001D2664">
        <w:rPr>
          <w:lang w:val="pl-PL"/>
        </w:rPr>
        <w:br/>
      </w:r>
      <w:r w:rsidRPr="009E5DA8">
        <w:rPr>
          <w:lang w:val="pl-PL"/>
        </w:rPr>
        <w:t xml:space="preserve">w związku z naruszeniem przez Wykonawcę przy realizacji Umowy przepisów ustawy </w:t>
      </w:r>
      <w:r w:rsidR="001D2664">
        <w:rPr>
          <w:lang w:val="pl-PL"/>
        </w:rPr>
        <w:br/>
      </w:r>
      <w:r w:rsidRPr="009E5DA8">
        <w:rPr>
          <w:lang w:val="pl-PL"/>
        </w:rPr>
        <w:t>o odpadach i ustawy Prawo ochrony środowiska oraz przepisów aktów do nich wykonawczych.</w:t>
      </w:r>
    </w:p>
    <w:p w14:paraId="5544C1FC" w14:textId="77777777" w:rsidR="00380F75" w:rsidRPr="009E5DA8" w:rsidRDefault="00380F75" w:rsidP="00FC0F04">
      <w:pPr>
        <w:numPr>
          <w:ilvl w:val="0"/>
          <w:numId w:val="4"/>
        </w:numPr>
        <w:ind w:left="426" w:right="-3" w:hanging="284"/>
        <w:jc w:val="both"/>
        <w:rPr>
          <w:lang w:val="pl-PL"/>
        </w:rPr>
      </w:pPr>
      <w:r w:rsidRPr="009E5DA8">
        <w:rPr>
          <w:lang w:val="pl-PL"/>
        </w:rPr>
        <w:t>Wykonawca zobowiązany jest na każde żądanie Zamawiającego przedstawić mu wszystkie dokumenty dotyczące odpadów wytworzonych w trakcie realizacji Umowy oraz dokumenty dotyczące zagospodarowania odpadów.</w:t>
      </w:r>
    </w:p>
    <w:p w14:paraId="49D2CC71" w14:textId="05C67332" w:rsidR="00380F75" w:rsidRPr="009E5DA8" w:rsidRDefault="00380F75" w:rsidP="00FC0F04">
      <w:pPr>
        <w:numPr>
          <w:ilvl w:val="0"/>
          <w:numId w:val="4"/>
        </w:numPr>
        <w:ind w:left="426" w:right="-3" w:hanging="284"/>
        <w:jc w:val="both"/>
        <w:rPr>
          <w:lang w:val="pl-PL"/>
        </w:rPr>
      </w:pPr>
      <w:r w:rsidRPr="009E5DA8">
        <w:rPr>
          <w:lang w:val="pl-PL"/>
        </w:rPr>
        <w:t xml:space="preserve">W przypadku naruszenia zasad, o których mowa w treści dokumentu </w:t>
      </w:r>
      <w:r w:rsidRPr="009E5DA8">
        <w:rPr>
          <w:i/>
          <w:lang w:val="pl-PL"/>
        </w:rPr>
        <w:t>„Wymagania bhp, ppoż.</w:t>
      </w:r>
      <w:r w:rsidR="001D2664">
        <w:rPr>
          <w:i/>
          <w:lang w:val="pl-PL"/>
        </w:rPr>
        <w:br/>
      </w:r>
      <w:r w:rsidRPr="009E5DA8">
        <w:rPr>
          <w:i/>
          <w:lang w:val="pl-PL"/>
        </w:rPr>
        <w:t xml:space="preserve"> i ochrony środowiska”,</w:t>
      </w:r>
      <w:r w:rsidRPr="009E5DA8">
        <w:rPr>
          <w:lang w:val="pl-PL"/>
        </w:rPr>
        <w:t xml:space="preserve"> stanowiącego </w:t>
      </w:r>
      <w:r w:rsidRPr="009E5DA8">
        <w:rPr>
          <w:b/>
          <w:lang w:val="pl-PL"/>
        </w:rPr>
        <w:t>Załącznik nr 4</w:t>
      </w:r>
      <w:r w:rsidRPr="009E5DA8">
        <w:rPr>
          <w:lang w:val="pl-PL"/>
        </w:rPr>
        <w:t xml:space="preserve"> do Umowy, Zamawiający prześle Wykonawcy „Protokół</w:t>
      </w:r>
      <w:r w:rsidRPr="009E5DA8">
        <w:rPr>
          <w:i/>
          <w:lang w:val="pl-PL"/>
        </w:rPr>
        <w:t xml:space="preserve"> z kontroli Wykonawcy robót budowlanych” </w:t>
      </w:r>
      <w:r w:rsidRPr="009E5DA8">
        <w:rPr>
          <w:lang w:val="pl-PL"/>
        </w:rPr>
        <w:t xml:space="preserve">wraz z dokumentacją fotograficzną. Wykonawca zobowiązany jest do usunięcia lub naprawienia wykrytych </w:t>
      </w:r>
      <w:r w:rsidRPr="009E5DA8">
        <w:rPr>
          <w:lang w:val="pl-PL"/>
        </w:rPr>
        <w:lastRenderedPageBreak/>
        <w:t>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36F9FA78" w14:textId="77777777" w:rsidR="00380F75" w:rsidRPr="009E5DA8" w:rsidRDefault="00380F75" w:rsidP="00FC0F04">
      <w:pPr>
        <w:numPr>
          <w:ilvl w:val="0"/>
          <w:numId w:val="4"/>
        </w:numPr>
        <w:tabs>
          <w:tab w:val="left" w:pos="1134"/>
        </w:tabs>
        <w:ind w:left="426" w:right="-3" w:hanging="284"/>
        <w:rPr>
          <w:lang w:val="pl-PL"/>
        </w:rPr>
      </w:pPr>
      <w:r w:rsidRPr="009E5DA8">
        <w:rPr>
          <w:lang w:val="pl-PL"/>
        </w:rPr>
        <w:t>Wykonawca zobowiązuje się:</w:t>
      </w:r>
    </w:p>
    <w:p w14:paraId="2F0AAB41" w14:textId="77777777" w:rsidR="00380F75" w:rsidRPr="009E5DA8" w:rsidRDefault="00380F75" w:rsidP="00FC0F04">
      <w:pPr>
        <w:numPr>
          <w:ilvl w:val="0"/>
          <w:numId w:val="15"/>
        </w:numPr>
        <w:tabs>
          <w:tab w:val="left" w:pos="1560"/>
        </w:tabs>
        <w:ind w:left="709" w:right="-3" w:hanging="284"/>
        <w:jc w:val="both"/>
        <w:rPr>
          <w:lang w:val="pl-PL"/>
        </w:rPr>
      </w:pPr>
      <w:r w:rsidRPr="009E5DA8">
        <w:rPr>
          <w:lang w:val="pl-PL"/>
        </w:rPr>
        <w:t xml:space="preserve">przed przystąpieniem do wykonywania przedmiotu Umowy do zapoznania oraz do zobowiązania do stosowania swoich pracowników oraz osób występujących w jego imieniu (w tym Podwykonawców oraz dalszych podwykonawców), którzy będą realizowali przedmiot Umowy, z założeniami Polityki Zintegrowanego Systemu Zarządzania, stanowiącej </w:t>
      </w:r>
      <w:r w:rsidRPr="009E5DA8">
        <w:rPr>
          <w:b/>
          <w:lang w:val="pl-PL"/>
        </w:rPr>
        <w:t xml:space="preserve">Załącznik nr 10 </w:t>
      </w:r>
      <w:r w:rsidRPr="009E5DA8">
        <w:rPr>
          <w:lang w:val="pl-PL"/>
        </w:rPr>
        <w:t>do Umowy</w:t>
      </w:r>
      <w:r w:rsidRPr="009E5DA8">
        <w:rPr>
          <w:i/>
          <w:lang w:val="pl-PL"/>
        </w:rPr>
        <w:t xml:space="preserve">, </w:t>
      </w:r>
      <w:r w:rsidRPr="009E5DA8">
        <w:rPr>
          <w:lang w:val="pl-PL"/>
        </w:rPr>
        <w:t>oraz do wykonywania przedmiotu Umowy zgodnie z treścią tego załącznika,</w:t>
      </w:r>
    </w:p>
    <w:p w14:paraId="4758B866" w14:textId="77777777" w:rsidR="00380F75" w:rsidRPr="009E5DA8" w:rsidRDefault="00380F75" w:rsidP="00FC0F04">
      <w:pPr>
        <w:numPr>
          <w:ilvl w:val="0"/>
          <w:numId w:val="15"/>
        </w:numPr>
        <w:tabs>
          <w:tab w:val="left" w:pos="1418"/>
          <w:tab w:val="left" w:pos="1560"/>
        </w:tabs>
        <w:ind w:left="709" w:right="-3" w:hanging="284"/>
        <w:jc w:val="both"/>
        <w:rPr>
          <w:lang w:val="pl-PL"/>
        </w:rPr>
      </w:pPr>
      <w:r w:rsidRPr="009E5DA8">
        <w:rPr>
          <w:lang w:val="pl-PL"/>
        </w:rPr>
        <w:t>przed przystąpieniem do wykonywania przedmiotu Umowy do zapoznania oraz do zobowiązania do stosowania swoich pracowników oraz osób występujących w jego imieniu (w tym Podwykonawców oraz dalszych podwykonawców), którzy będą realizowali przedmiot Umowy,</w:t>
      </w:r>
      <w:r w:rsidRPr="009E5DA8">
        <w:rPr>
          <w:i/>
          <w:lang w:val="pl-PL"/>
        </w:rPr>
        <w:t xml:space="preserve"> </w:t>
      </w:r>
      <w:r w:rsidRPr="009E5DA8">
        <w:rPr>
          <w:lang w:val="pl-PL"/>
        </w:rPr>
        <w:t xml:space="preserve">z dokumentem </w:t>
      </w:r>
      <w:r w:rsidRPr="009E5DA8">
        <w:rPr>
          <w:i/>
          <w:lang w:val="pl-PL"/>
        </w:rPr>
        <w:t>„Wymagania bhp, ppoż. i ochrona środowiska”</w:t>
      </w:r>
      <w:r w:rsidRPr="009E5DA8">
        <w:rPr>
          <w:lang w:val="pl-PL"/>
        </w:rPr>
        <w:t xml:space="preserve"> stanowiącym </w:t>
      </w:r>
      <w:r w:rsidRPr="009E5DA8">
        <w:rPr>
          <w:b/>
          <w:lang w:val="pl-PL"/>
        </w:rPr>
        <w:t>Załącznik nr 4</w:t>
      </w:r>
      <w:r w:rsidRPr="009E5DA8">
        <w:rPr>
          <w:lang w:val="pl-PL"/>
        </w:rPr>
        <w:t xml:space="preserve"> do Umowy, oraz do wykonywania przedmiotu Umowy zgodnie z treścią  tego załącznika.</w:t>
      </w:r>
    </w:p>
    <w:p w14:paraId="31A70E74" w14:textId="77777777" w:rsidR="00380F75" w:rsidRPr="009E5DA8" w:rsidRDefault="00380F75" w:rsidP="00FC0F04">
      <w:pPr>
        <w:numPr>
          <w:ilvl w:val="0"/>
          <w:numId w:val="4"/>
        </w:numPr>
        <w:tabs>
          <w:tab w:val="left" w:pos="1418"/>
          <w:tab w:val="left" w:pos="1701"/>
        </w:tabs>
        <w:ind w:left="426" w:right="-3" w:hanging="284"/>
        <w:jc w:val="both"/>
        <w:rPr>
          <w:lang w:val="pl-PL"/>
        </w:rPr>
      </w:pPr>
      <w:r w:rsidRPr="009E5DA8">
        <w:rPr>
          <w:lang w:val="pl-PL"/>
        </w:rPr>
        <w:t>Pracownicy Wykonawcy, Podwykonawców oraz dalszych podwykonawców, którzy będą realizowali przedmiot Umowy, powinni przez cały okres realizacji Umowy posiadać:</w:t>
      </w:r>
    </w:p>
    <w:p w14:paraId="70E2331B" w14:textId="484F4FE2" w:rsidR="00380F75" w:rsidRPr="009E5DA8" w:rsidRDefault="00380F75" w:rsidP="009E5DA8">
      <w:pPr>
        <w:numPr>
          <w:ilvl w:val="0"/>
          <w:numId w:val="2"/>
        </w:numPr>
        <w:tabs>
          <w:tab w:val="left" w:pos="1560"/>
          <w:tab w:val="left" w:pos="1701"/>
        </w:tabs>
        <w:ind w:left="709" w:right="-3" w:hanging="284"/>
        <w:jc w:val="both"/>
        <w:rPr>
          <w:lang w:val="pl-PL"/>
        </w:rPr>
      </w:pPr>
      <w:r w:rsidRPr="009E5DA8">
        <w:rPr>
          <w:lang w:val="pl-PL"/>
        </w:rPr>
        <w:t xml:space="preserve">aktualne zaświadczenie o przebytym szkoleniu okresowym bhp i ppoż. </w:t>
      </w:r>
      <w:r w:rsidRPr="009E5DA8">
        <w:rPr>
          <w:i/>
          <w:lang w:val="pl-PL"/>
        </w:rPr>
        <w:t xml:space="preserve">(podstawa prawna: Rozporządzenie Ministra Gospodarki i Pracy z dnia 27 lipca 2004 r. w sprawie szkolenia </w:t>
      </w:r>
      <w:r w:rsidR="00C42143">
        <w:rPr>
          <w:i/>
          <w:lang w:val="pl-PL"/>
        </w:rPr>
        <w:br/>
      </w:r>
      <w:r w:rsidRPr="009E5DA8">
        <w:rPr>
          <w:i/>
          <w:lang w:val="pl-PL"/>
        </w:rPr>
        <w:t>w dziedzinie bezpieczeństwa i higieny pracy - Dz. U. z 2004 r., Nr 180, poz.1860)</w:t>
      </w:r>
      <w:r w:rsidRPr="009E5DA8">
        <w:rPr>
          <w:lang w:val="pl-PL"/>
        </w:rPr>
        <w:t>,</w:t>
      </w:r>
    </w:p>
    <w:p w14:paraId="30CF9124" w14:textId="77777777" w:rsidR="00380F75" w:rsidRPr="009E5DA8" w:rsidRDefault="00380F75" w:rsidP="009E5DA8">
      <w:pPr>
        <w:numPr>
          <w:ilvl w:val="0"/>
          <w:numId w:val="2"/>
        </w:numPr>
        <w:tabs>
          <w:tab w:val="left" w:pos="1418"/>
        </w:tabs>
        <w:ind w:left="709" w:right="-3" w:hanging="284"/>
        <w:jc w:val="both"/>
        <w:rPr>
          <w:lang w:val="pl-PL"/>
        </w:rPr>
      </w:pPr>
      <w:r w:rsidRPr="009E5DA8">
        <w:rPr>
          <w:lang w:val="pl-PL"/>
        </w:rPr>
        <w:t>aktualne badania lekarskie dopuszczające do pracy na zajmowanym stanowisku.</w:t>
      </w:r>
    </w:p>
    <w:p w14:paraId="25FFCF26" w14:textId="77777777" w:rsidR="00380F75" w:rsidRPr="009E5DA8" w:rsidRDefault="00380F75" w:rsidP="00BB6D30">
      <w:pPr>
        <w:ind w:left="1134" w:hanging="141"/>
        <w:rPr>
          <w:b/>
          <w:lang w:val="pl-PL"/>
        </w:rPr>
      </w:pPr>
    </w:p>
    <w:p w14:paraId="61BA99B4" w14:textId="3E657937" w:rsidR="00380F75" w:rsidRPr="009E5DA8" w:rsidRDefault="00380F75" w:rsidP="009E5DA8">
      <w:pPr>
        <w:ind w:left="1134" w:hanging="1134"/>
        <w:jc w:val="center"/>
        <w:rPr>
          <w:lang w:val="pl-PL"/>
        </w:rPr>
      </w:pPr>
      <w:r w:rsidRPr="009E5DA8">
        <w:rPr>
          <w:b/>
          <w:lang w:val="pl-PL"/>
        </w:rPr>
        <w:t>§ 9.</w:t>
      </w:r>
    </w:p>
    <w:p w14:paraId="4EA7715F" w14:textId="6325F56F" w:rsidR="00380F75" w:rsidRPr="009E5DA8" w:rsidRDefault="00380F75" w:rsidP="00FC0F04">
      <w:pPr>
        <w:numPr>
          <w:ilvl w:val="1"/>
          <w:numId w:val="3"/>
        </w:numPr>
        <w:ind w:left="284" w:right="-3" w:hanging="284"/>
        <w:jc w:val="both"/>
        <w:rPr>
          <w:lang w:val="pl-PL"/>
        </w:rPr>
      </w:pPr>
      <w:r w:rsidRPr="009E5DA8">
        <w:rPr>
          <w:lang w:val="pl-PL"/>
        </w:rPr>
        <w:t>Wykonawca zobowiązany jest do przekazania Zamawiającemu w formie pisemnej pełnej informacji o usuniętych wyrobach zawierających azbest, obejmującej w szczególności:</w:t>
      </w:r>
    </w:p>
    <w:p w14:paraId="08B52155"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ilość odpadów,</w:t>
      </w:r>
    </w:p>
    <w:p w14:paraId="27CC68DC" w14:textId="77777777" w:rsidR="00380F75" w:rsidRPr="009E5DA8" w:rsidRDefault="00380F75" w:rsidP="00FC0F04">
      <w:pPr>
        <w:numPr>
          <w:ilvl w:val="0"/>
          <w:numId w:val="10"/>
        </w:numPr>
        <w:tabs>
          <w:tab w:val="left" w:pos="1418"/>
          <w:tab w:val="left" w:pos="1560"/>
        </w:tabs>
        <w:ind w:left="992" w:right="-3" w:hanging="425"/>
        <w:jc w:val="both"/>
        <w:rPr>
          <w:lang w:val="pl-PL"/>
        </w:rPr>
      </w:pPr>
      <w:r w:rsidRPr="009E5DA8">
        <w:rPr>
          <w:lang w:val="pl-PL"/>
        </w:rPr>
        <w:t>nazwę i adres podmiotu usuwającego odpady wraz z kopiami decyzji zezwalających na wytwarzanie, zbieranie i transport odpadów zawierających azbest wraz z pisemnym oświadczeniem o prawidłowości wykonania prac oraz oczyszczenia terenu z wyrobów zawierających azbest,</w:t>
      </w:r>
    </w:p>
    <w:p w14:paraId="67DF957D"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kartę przekazania odpadów potwierdzającą przekazanie odpadów do utylizacji,</w:t>
      </w:r>
    </w:p>
    <w:p w14:paraId="0776C6E3"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nazwę i adres podmiotu unieszkodliwiającego odpady,</w:t>
      </w:r>
    </w:p>
    <w:p w14:paraId="72B8AA35"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kopie faktur za usunięcie azbestu,</w:t>
      </w:r>
    </w:p>
    <w:p w14:paraId="3166B8DA" w14:textId="77777777" w:rsidR="00380F75" w:rsidRPr="009E5DA8" w:rsidRDefault="00380F75" w:rsidP="00FC0F04">
      <w:pPr>
        <w:numPr>
          <w:ilvl w:val="0"/>
          <w:numId w:val="10"/>
        </w:numPr>
        <w:tabs>
          <w:tab w:val="left" w:pos="1418"/>
          <w:tab w:val="left" w:pos="1985"/>
        </w:tabs>
        <w:ind w:left="992" w:right="-3" w:hanging="425"/>
        <w:jc w:val="both"/>
        <w:rPr>
          <w:lang w:val="pl-PL"/>
        </w:rPr>
      </w:pPr>
      <w:r w:rsidRPr="009E5DA8">
        <w:rPr>
          <w:lang w:val="pl-PL"/>
        </w:rPr>
        <w:t>ilości (w metrach) zdemontowanych rur ciepłowniczych z podziałem na średnice.</w:t>
      </w:r>
    </w:p>
    <w:p w14:paraId="4CCE57F0" w14:textId="77777777" w:rsidR="00380F75" w:rsidRPr="009E5DA8" w:rsidRDefault="00380F75" w:rsidP="00FC0F04">
      <w:pPr>
        <w:numPr>
          <w:ilvl w:val="1"/>
          <w:numId w:val="3"/>
        </w:numPr>
        <w:ind w:left="284" w:right="-3" w:hanging="284"/>
        <w:jc w:val="both"/>
        <w:rPr>
          <w:lang w:val="pl-PL"/>
        </w:rPr>
      </w:pPr>
      <w:r w:rsidRPr="009E5DA8">
        <w:rPr>
          <w:lang w:val="pl-PL"/>
        </w:rPr>
        <w:t xml:space="preserve">Wykonawca zobowiązuje się do zdemontowania i bieżącej utylizacji nieczynnych rur i armatury nieskażonych azbestem zgodnie ze Specyfikacją techniczną oraz przekazania dokumentów potwierdzających demontaż (Oświadczenie dotyczące demontażu - </w:t>
      </w:r>
      <w:r w:rsidRPr="009E5DA8">
        <w:rPr>
          <w:b/>
          <w:lang w:val="pl-PL"/>
        </w:rPr>
        <w:t>Załącznik nr 17</w:t>
      </w:r>
      <w:r w:rsidRPr="009E5DA8">
        <w:rPr>
          <w:lang w:val="pl-PL"/>
        </w:rPr>
        <w:t xml:space="preserve">, plan </w:t>
      </w:r>
      <w:r w:rsidRPr="009E5DA8">
        <w:rPr>
          <w:lang w:val="pl-PL"/>
        </w:rPr>
        <w:lastRenderedPageBreak/>
        <w:t>sytuacyjny z zaznaczonymi demontowanymi odcinkami oraz karta BDO ) do odpowiedniego terenowo Działu Sieci oraz danego inspektora nadzoru Zamawiającego.</w:t>
      </w:r>
    </w:p>
    <w:p w14:paraId="23107CBD" w14:textId="77777777" w:rsidR="00380F75" w:rsidRPr="009E5DA8" w:rsidRDefault="00380F75" w:rsidP="009E5DA8">
      <w:pPr>
        <w:ind w:left="284" w:hanging="284"/>
        <w:rPr>
          <w:b/>
          <w:lang w:val="pl-PL"/>
        </w:rPr>
      </w:pPr>
    </w:p>
    <w:p w14:paraId="4A8E1D60" w14:textId="77777777" w:rsidR="00380F75" w:rsidRPr="009E5DA8" w:rsidRDefault="00380F75" w:rsidP="005B367D">
      <w:pPr>
        <w:ind w:left="1134" w:hanging="1134"/>
        <w:jc w:val="center"/>
        <w:rPr>
          <w:b/>
          <w:lang w:val="pl-PL"/>
        </w:rPr>
      </w:pPr>
      <w:r w:rsidRPr="009E5DA8">
        <w:rPr>
          <w:b/>
          <w:lang w:val="pl-PL"/>
        </w:rPr>
        <w:t>PODWYKONAWCY</w:t>
      </w:r>
    </w:p>
    <w:p w14:paraId="4909C6FD" w14:textId="77777777" w:rsidR="00380F75" w:rsidRPr="009E5DA8" w:rsidRDefault="00380F75" w:rsidP="005B367D">
      <w:pPr>
        <w:ind w:left="1134" w:hanging="1134"/>
        <w:jc w:val="center"/>
        <w:rPr>
          <w:b/>
          <w:lang w:val="pl-PL"/>
        </w:rPr>
      </w:pPr>
      <w:r w:rsidRPr="009E5DA8">
        <w:rPr>
          <w:b/>
          <w:lang w:val="pl-PL"/>
        </w:rPr>
        <w:t>§ 10.</w:t>
      </w:r>
    </w:p>
    <w:p w14:paraId="17E3786E" w14:textId="77777777" w:rsidR="00E83FFB" w:rsidRDefault="00380F75" w:rsidP="00FC0F04">
      <w:pPr>
        <w:numPr>
          <w:ilvl w:val="0"/>
          <w:numId w:val="13"/>
        </w:numPr>
        <w:tabs>
          <w:tab w:val="left" w:pos="10065"/>
          <w:tab w:val="left" w:pos="10206"/>
        </w:tabs>
        <w:ind w:left="426" w:right="-3"/>
        <w:jc w:val="both"/>
        <w:rPr>
          <w:lang w:val="pl-PL"/>
        </w:rPr>
      </w:pPr>
      <w:r w:rsidRPr="009E5DA8">
        <w:rPr>
          <w:lang w:val="pl-PL"/>
        </w:rPr>
        <w:t xml:space="preserve">Zamawiający zastrzega obowiązek osobistego wykonania przez Wykonawcę następujących kluczowych zadań wchodzących w zakres zamówienia: </w:t>
      </w:r>
      <w:r w:rsidRPr="009E5DA8">
        <w:rPr>
          <w:b/>
          <w:lang w:val="pl-PL"/>
        </w:rPr>
        <w:t>posadowienie, montaż i spawanie rurociągów ciepłowniczych.</w:t>
      </w:r>
    </w:p>
    <w:p w14:paraId="1D4F74C7"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oświadcza, że określony w § 2 ust. 1 przedmiot Umowy wykona </w:t>
      </w:r>
      <w:r w:rsidR="004F0A7A" w:rsidRPr="00E83FFB">
        <w:rPr>
          <w:i/>
        </w:rPr>
        <w:t xml:space="preserve">(zgodnie </w:t>
      </w:r>
      <w:r w:rsidR="004F0A7A" w:rsidRPr="00E83FFB">
        <w:rPr>
          <w:i/>
        </w:rPr>
        <w:br/>
        <w:t>z ofertą Wykonawcy)</w:t>
      </w:r>
      <w:r w:rsidR="004F0A7A">
        <w:t xml:space="preserve"> </w:t>
      </w:r>
      <w:r w:rsidRPr="00E83FFB">
        <w:t>samodzielnie</w:t>
      </w:r>
      <w:r w:rsidR="004F0A7A">
        <w:t xml:space="preserve"> / samodzielnie w części dotyczącej posadowienia, montażu i spawania rurociągów ciepłowniczych oraz przy pomocy Podwykonawców</w:t>
      </w:r>
      <w:r w:rsidR="00C2201B" w:rsidRPr="00E83FFB">
        <w:t>.</w:t>
      </w:r>
    </w:p>
    <w:p w14:paraId="0AFC3D08"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Lista Podwykonawców, którzy są znani na dzień zawarcia Umowy, wraz z zakresem realizowanych przez nich prac, stanowi </w:t>
      </w:r>
      <w:r w:rsidRPr="00E83FFB">
        <w:rPr>
          <w:b/>
          <w:lang w:val="pl-PL"/>
        </w:rPr>
        <w:t>Załącznik nr 9</w:t>
      </w:r>
      <w:r w:rsidRPr="00E83FFB">
        <w:rPr>
          <w:lang w:val="pl-PL"/>
        </w:rPr>
        <w:t xml:space="preserve"> do Umowy. Podwykonawca winien posiadać odpowiednie uprawnienia do realizacji powierzonego mu zakresu prac, jeżeli takie są wymagane zgodnie z przepisami prawa.</w:t>
      </w:r>
    </w:p>
    <w:p w14:paraId="01CC3BA3"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może powierzyć wykonanie części przedmiotu Umowy tylko Podwykonawcy, który został wskazany do jego wykonania w Liście Podwykonawców - </w:t>
      </w:r>
      <w:r w:rsidRPr="00E83FFB">
        <w:rPr>
          <w:b/>
          <w:lang w:val="pl-PL"/>
        </w:rPr>
        <w:t>Załącznik nr 9</w:t>
      </w:r>
      <w:r w:rsidRPr="00E83FFB">
        <w:rPr>
          <w:lang w:val="pl-PL"/>
        </w:rPr>
        <w:t xml:space="preserve"> do Umowy. Zmiana Podwykonawcy wskazanego w </w:t>
      </w:r>
      <w:r w:rsidRPr="00E83FFB">
        <w:rPr>
          <w:b/>
          <w:lang w:val="pl-PL"/>
        </w:rPr>
        <w:t>Załączniku nr 9</w:t>
      </w:r>
      <w:r w:rsidRPr="00E83FFB">
        <w:rPr>
          <w:lang w:val="pl-PL"/>
        </w:rPr>
        <w:t xml:space="preserve"> do Umowy (w tym wskazanie nowego Podwykonawcy) każdorazowo wymaga zgody Zamawiającego w formie pisemnej pod rygorem nieważności.</w:t>
      </w:r>
    </w:p>
    <w:p w14:paraId="3260761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Do zawarcia przez Wykonawcę, Podwykonawcę lub dalszego podwykonawcę umowy </w:t>
      </w:r>
      <w:r w:rsidRPr="00E83FFB">
        <w:rPr>
          <w:lang w:val="pl-PL"/>
        </w:rPr>
        <w:br/>
        <w:t>o podwykonawstwo, której przedmiotem są roboty budowlane, wymagana jest zgoda Zamawiającego.</w:t>
      </w:r>
    </w:p>
    <w:p w14:paraId="50DCB1C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Podwykonawca lub dalszy podwykonawca zamierzający zawrzeć umowę </w:t>
      </w:r>
      <w:r w:rsidR="00AC56E6" w:rsidRPr="00E83FFB">
        <w:rPr>
          <w:lang w:val="pl-PL"/>
        </w:rPr>
        <w:br/>
      </w:r>
      <w:r w:rsidRPr="00E83FFB">
        <w:rPr>
          <w:lang w:val="pl-PL"/>
        </w:rPr>
        <w:t>o podwykonawstwo, której przedmiotem są roboty budowlane, jest obowiązany do przedłożenia Zamawiającemu projektu tej umowy wraz z zestawieniem ilości robót i ich wyceną oraz częścią dokumentacji dotyczącej wykonania robót, które mają być realizowane na podstawie umowy o podwykonawstwo, przy czym Podwykonawca lub dalszy podwykonawca jest obowiązany dołączyć zgodę Wykonawcy na zawarcie umowy o podwykonawstwo o treści zgodnej z projektem umowy. Dokumenty, o których mowa w tym ustępie, należy przesłać na Adres Zamawiającego oraz równocześnie przesłać ich skan pocztą elektroniczną na Adres e-mail Zamawiającego.</w:t>
      </w:r>
    </w:p>
    <w:p w14:paraId="2CA7A8EF" w14:textId="77777777" w:rsidR="00E83FFB" w:rsidRDefault="00380F75" w:rsidP="00FC0F04">
      <w:pPr>
        <w:numPr>
          <w:ilvl w:val="0"/>
          <w:numId w:val="13"/>
        </w:numPr>
        <w:tabs>
          <w:tab w:val="left" w:pos="10065"/>
          <w:tab w:val="left" w:pos="10206"/>
        </w:tabs>
        <w:ind w:left="426" w:right="-3"/>
        <w:jc w:val="both"/>
      </w:pPr>
      <w:r w:rsidRPr="00E83FFB">
        <w:rPr>
          <w:lang w:val="pl-PL"/>
        </w:rPr>
        <w:t>Projekt umowy o podwykonawstwo, której przedmiotem są roboty budowlane, będzie uważany za zaakceptowany przez Zamawiającego, jeżeli Zamawiający w terminie 21 dni od dnia przedłożenia mu projektu nie zgłosi do niego na piśmie zastrzeżeń. Pisemne zastrzeżenia będą doręczane na adres Wykonawcy, natomiast ich skan zostanie przesłany pocztą elektroniczną na adres e-mail Wykonawcy. Za datę zgłoszenia zastrzeżeń uznawana będzie data przesłania ich pocztą elektroniczną.</w:t>
      </w:r>
    </w:p>
    <w:p w14:paraId="0D8078E1"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podpisanej umowy o podwykonawstwo, której </w:t>
      </w:r>
      <w:r w:rsidRPr="00E83FFB">
        <w:rPr>
          <w:lang w:val="pl-PL"/>
        </w:rPr>
        <w:lastRenderedPageBreak/>
        <w:t>przedmiotem są roboty budowlane, w terminie 7 dni od dnia jej zawarcia. Poświadczoną kopię umowy należy przesłać pisemnie na adres Zamawiającego oraz równocześnie przesłać jej skan pocztą elektroniczną na adres e-mail Zamawiającego.</w:t>
      </w:r>
    </w:p>
    <w:p w14:paraId="7B5D276E" w14:textId="77777777" w:rsidR="00E83FFB" w:rsidRDefault="00380F75" w:rsidP="00FC0F04">
      <w:pPr>
        <w:numPr>
          <w:ilvl w:val="0"/>
          <w:numId w:val="13"/>
        </w:numPr>
        <w:tabs>
          <w:tab w:val="left" w:pos="10065"/>
          <w:tab w:val="left" w:pos="10206"/>
        </w:tabs>
        <w:ind w:left="426" w:right="-3"/>
        <w:jc w:val="both"/>
      </w:pPr>
      <w:r w:rsidRPr="00E83FFB">
        <w:rPr>
          <w:lang w:val="pl-PL"/>
        </w:rPr>
        <w:t>Umowa o podwykonawstwo, której przedmiotem są roboty budowlane, będzie uważana za zaakceptowaną przez Zamawiającego, jeżeli Zamawiający w terminie 30 dni od doręczenia mu poświadczonej za zgodność z oryginałem kopii zawartej umowy nie zgłosi do niej na piśmie sprzeciwu. Pisemny sprzeciw będzie doręczany na Adres Wykonawcy oraz Podwykonawcy.</w:t>
      </w:r>
    </w:p>
    <w:p w14:paraId="11E5FAD2" w14:textId="77777777" w:rsidR="00E83FFB" w:rsidRDefault="00380F75" w:rsidP="00FC0F04">
      <w:pPr>
        <w:numPr>
          <w:ilvl w:val="0"/>
          <w:numId w:val="13"/>
        </w:numPr>
        <w:tabs>
          <w:tab w:val="left" w:pos="10065"/>
          <w:tab w:val="left" w:pos="10206"/>
        </w:tabs>
        <w:ind w:left="426" w:right="-3"/>
        <w:jc w:val="both"/>
      </w:pPr>
      <w:r w:rsidRPr="00E83FFB">
        <w:rPr>
          <w:lang w:val="pl-PL"/>
        </w:rPr>
        <w:t>Ust. 6-9 stosuje się odpowiednio do zmiany umowy o roboty budowlane z Podwykonawcą lub z dalszym podwykonawcą.</w:t>
      </w:r>
    </w:p>
    <w:p w14:paraId="591DAD0D" w14:textId="77777777" w:rsidR="00E83FFB" w:rsidRDefault="00380F75" w:rsidP="00FC0F04">
      <w:pPr>
        <w:numPr>
          <w:ilvl w:val="0"/>
          <w:numId w:val="13"/>
        </w:numPr>
        <w:tabs>
          <w:tab w:val="left" w:pos="10065"/>
          <w:tab w:val="left" w:pos="10206"/>
        </w:tabs>
        <w:ind w:left="426" w:right="-3"/>
        <w:jc w:val="both"/>
      </w:pPr>
      <w:r w:rsidRPr="00E83FFB">
        <w:rPr>
          <w:lang w:val="pl-PL"/>
        </w:rPr>
        <w:t xml:space="preserve">Wykonawca, Podwykonawca lub dalszy podwykonawca przedkłada Zamawiającemu poświadczoną za zgodność z oryginałem kopię zawartej umowy o podwykonawstwo, której przedmiotem są dostawy lub usługi, oraz kopię zmiany tej umowy, w terminie 7 dni od dnia jej zawarcia/wprowadzenia zmiany, z wyłączeniem umów o podwykonawstwo </w:t>
      </w:r>
      <w:r w:rsidRPr="00E83FFB">
        <w:rPr>
          <w:lang w:val="pl-PL"/>
        </w:rPr>
        <w:br/>
        <w:t xml:space="preserve">o wartości mniejszej niż 0,5 % Wynagrodzenia. Powyższe wyłączenie nie dotyczy umów o podwykonawstwo o wartości większej niż 50.000 zł. </w:t>
      </w:r>
    </w:p>
    <w:p w14:paraId="0103C66E" w14:textId="77777777" w:rsidR="00E83FFB" w:rsidRPr="00E83FFB" w:rsidRDefault="00380F75" w:rsidP="00FC0F04">
      <w:pPr>
        <w:numPr>
          <w:ilvl w:val="0"/>
          <w:numId w:val="13"/>
        </w:numPr>
        <w:tabs>
          <w:tab w:val="left" w:pos="10065"/>
          <w:tab w:val="left" w:pos="10206"/>
        </w:tabs>
        <w:ind w:left="426" w:right="-3"/>
        <w:jc w:val="both"/>
      </w:pPr>
      <w:r w:rsidRPr="00E83FFB">
        <w:rPr>
          <w:lang w:val="pl-PL"/>
        </w:rPr>
        <w:t>Umowy o podwykonawstwo, o których mowa w tym paragrafie, powinny mieć formę pisemną pod rygorem nieważności.</w:t>
      </w:r>
    </w:p>
    <w:p w14:paraId="2F271D1C" w14:textId="77777777" w:rsidR="00E83FFB" w:rsidRDefault="00380F75" w:rsidP="00FC0F04">
      <w:pPr>
        <w:numPr>
          <w:ilvl w:val="0"/>
          <w:numId w:val="13"/>
        </w:numPr>
        <w:tabs>
          <w:tab w:val="left" w:pos="10065"/>
          <w:tab w:val="left" w:pos="10206"/>
        </w:tabs>
        <w:ind w:left="426" w:right="-3"/>
        <w:jc w:val="both"/>
      </w:pPr>
      <w:r w:rsidRPr="00E83FFB">
        <w:rPr>
          <w:lang w:val="pl-PL"/>
        </w:rPr>
        <w:t>Wykonawca ponosi wobec Zamawiającego pełną odpowiedzialność za należyte wykonanie Umowy przez Podwykonawcę i dalszych podwykonawców oraz ich pracowników w takim samym stopniu, jakby to były działania, uchybienia lub zaniedbania jego własnych pracowników.</w:t>
      </w:r>
    </w:p>
    <w:p w14:paraId="5788DFAA" w14:textId="5B322E4D" w:rsidR="00380F75" w:rsidRPr="00E83FFB" w:rsidRDefault="00380F75" w:rsidP="00FC0F04">
      <w:pPr>
        <w:numPr>
          <w:ilvl w:val="0"/>
          <w:numId w:val="13"/>
        </w:numPr>
        <w:tabs>
          <w:tab w:val="left" w:pos="10065"/>
          <w:tab w:val="left" w:pos="10206"/>
        </w:tabs>
        <w:ind w:left="426" w:right="-3"/>
        <w:jc w:val="both"/>
      </w:pPr>
      <w:r w:rsidRPr="00E83FFB">
        <w:rPr>
          <w:lang w:val="pl-PL"/>
        </w:rPr>
        <w:t xml:space="preserve">Wykonawca, Podwykonawca oraz dalszy podwykonawca zobowiązuje się zawrzeć w umowach z podwykonawcami, których przedmiotem są roboty budowlane, postanowienia </w:t>
      </w:r>
      <w:r w:rsidR="00AC56E6" w:rsidRPr="00E83FFB">
        <w:rPr>
          <w:lang w:val="pl-PL"/>
        </w:rPr>
        <w:br/>
      </w:r>
      <w:r w:rsidRPr="00E83FFB">
        <w:rPr>
          <w:lang w:val="pl-PL"/>
        </w:rPr>
        <w:t>w zakresie:</w:t>
      </w:r>
    </w:p>
    <w:p w14:paraId="0739B96E" w14:textId="77777777" w:rsidR="00E83FFB" w:rsidRDefault="00E83FFB" w:rsidP="00E83FFB">
      <w:pPr>
        <w:numPr>
          <w:ilvl w:val="0"/>
          <w:numId w:val="1"/>
        </w:numPr>
        <w:tabs>
          <w:tab w:val="left" w:pos="9923"/>
        </w:tabs>
        <w:ind w:left="993" w:right="-3" w:hanging="425"/>
        <w:jc w:val="both"/>
        <w:rPr>
          <w:lang w:val="pl-PL"/>
        </w:rPr>
      </w:pPr>
      <w:r>
        <w:rPr>
          <w:lang w:val="pl-PL"/>
        </w:rPr>
        <w:t>t</w:t>
      </w:r>
      <w:r w:rsidR="00380F75" w:rsidRPr="00E83FFB">
        <w:rPr>
          <w:lang w:val="pl-PL"/>
        </w:rPr>
        <w:t>erminu płatności wynagrodzenia Podwykonawcy lub dalszego podwykonawcy nie dłuższego niż 21 dni licząc od daty doręczenia faktury,</w:t>
      </w:r>
    </w:p>
    <w:p w14:paraId="37CC7504" w14:textId="77777777" w:rsidR="00E83FFB" w:rsidRDefault="00380F75" w:rsidP="00E83FFB">
      <w:pPr>
        <w:numPr>
          <w:ilvl w:val="0"/>
          <w:numId w:val="1"/>
        </w:numPr>
        <w:tabs>
          <w:tab w:val="left" w:pos="9923"/>
        </w:tabs>
        <w:ind w:left="993" w:right="-3" w:hanging="425"/>
        <w:jc w:val="both"/>
        <w:rPr>
          <w:lang w:val="pl-PL"/>
        </w:rPr>
      </w:pPr>
      <w:r w:rsidRPr="00E83FFB">
        <w:rPr>
          <w:lang w:val="pl-PL"/>
        </w:rPr>
        <w:t>takiego okresu odpowiedzialności za wady, aby nie był on krótszy od okresu odpowiedzialności za wady Wykonawcy wobec Zamawiającego (jeżeli dotyczy),</w:t>
      </w:r>
    </w:p>
    <w:p w14:paraId="37D5B589" w14:textId="00758719" w:rsidR="00380F75" w:rsidRPr="00E83FFB" w:rsidRDefault="00380F75" w:rsidP="00E83FFB">
      <w:pPr>
        <w:numPr>
          <w:ilvl w:val="0"/>
          <w:numId w:val="1"/>
        </w:numPr>
        <w:tabs>
          <w:tab w:val="left" w:pos="9923"/>
        </w:tabs>
        <w:ind w:left="993" w:right="-3" w:hanging="425"/>
        <w:jc w:val="both"/>
        <w:rPr>
          <w:lang w:val="pl-PL"/>
        </w:rPr>
      </w:pPr>
      <w:r w:rsidRPr="00E83FFB">
        <w:rPr>
          <w:lang w:val="pl-PL"/>
        </w:rPr>
        <w:t>zasad dotyczących zawierania umów z dalszymi podwykonawcami zgodnie tym paragrafem.</w:t>
      </w:r>
    </w:p>
    <w:p w14:paraId="1CA211C1" w14:textId="39DD2DB8" w:rsidR="00380F75" w:rsidRPr="00E83FFB" w:rsidRDefault="00380F75" w:rsidP="00FC0F04">
      <w:pPr>
        <w:numPr>
          <w:ilvl w:val="0"/>
          <w:numId w:val="13"/>
        </w:numPr>
        <w:ind w:left="426" w:right="-3"/>
        <w:jc w:val="both"/>
        <w:rPr>
          <w:lang w:val="pl-PL"/>
        </w:rPr>
      </w:pPr>
      <w:r w:rsidRPr="00E83FFB">
        <w:rPr>
          <w:lang w:val="pl-PL"/>
        </w:rPr>
        <w:t xml:space="preserve">Zamawiający nie wyraża zgody na zawarcie umowy z Podwykonawcą lub dalszym podwykonawcą, której przedmiotem są roboty budowlane, której treść będzie sprzeczna </w:t>
      </w:r>
      <w:r w:rsidR="002F537C">
        <w:rPr>
          <w:lang w:val="pl-PL"/>
        </w:rPr>
        <w:br/>
      </w:r>
      <w:r w:rsidRPr="00E83FFB">
        <w:rPr>
          <w:lang w:val="pl-PL"/>
        </w:rPr>
        <w:t>z</w:t>
      </w:r>
      <w:r w:rsidR="002F537C" w:rsidRPr="00E83FFB">
        <w:rPr>
          <w:lang w:val="pl-PL"/>
        </w:rPr>
        <w:t xml:space="preserve"> </w:t>
      </w:r>
      <w:r w:rsidRPr="00E83FFB">
        <w:rPr>
          <w:lang w:val="pl-PL"/>
        </w:rPr>
        <w:t xml:space="preserve">postanowieniami Umowy lub powszechnie obowiązującymi przepisami prawa, </w:t>
      </w:r>
      <w:r w:rsidRPr="00E83FFB">
        <w:rPr>
          <w:lang w:val="pl-PL"/>
        </w:rPr>
        <w:br/>
        <w:t>a w szczególności gdy:</w:t>
      </w:r>
    </w:p>
    <w:p w14:paraId="108FC972"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określono termin zapłaty wynagrodzenia dłuższy niż 21 dni od doręczenia Wykonawcy, Podwykonawcy lub dalszemu podwykonawcy faktury lub rachunku za wykonane roboty budowlane,</w:t>
      </w:r>
    </w:p>
    <w:p w14:paraId="772FD3F5"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 xml:space="preserve">wynagrodzenie za wykonanie robót budowlanych powierzanych do wykonania Podwykonawcy lub dalszemu podwykonawcy przekroczy wartość wycenioną za te roboty w ofercie Wykonawcy lub w Harmonogramie rzeczowo-finansowym stanowiącym </w:t>
      </w:r>
      <w:r w:rsidRPr="00E83FFB">
        <w:rPr>
          <w:b/>
          <w:lang w:val="pl-PL"/>
        </w:rPr>
        <w:t>Załącznik nr 6</w:t>
      </w:r>
      <w:r w:rsidRPr="00E83FFB">
        <w:rPr>
          <w:lang w:val="pl-PL"/>
        </w:rPr>
        <w:t xml:space="preserve"> do Umowy,</w:t>
      </w:r>
    </w:p>
    <w:p w14:paraId="00E34B07"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lastRenderedPageBreak/>
        <w:t>zamieszczono w projekcie umowy lub umowie postanowienia uzależniające uzyskanie przez Podwykonawcę płatności od Wykonawcy od zapłaty Wykonawcy przez Zamawiającego Wynagrodzenia obejmującego zakres robót wykonanych przez Podwykonawcę,</w:t>
      </w:r>
    </w:p>
    <w:p w14:paraId="2AC20A1C"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projekt umowy lub umowa zawiera postanowienia uzależniające zwrot przez Wykonawcę kwot zabezpieczenia podwykonawcy od zwrotu Wykonawcy zabezpieczenia należytego wykonania umowy przez Zamawiającego,</w:t>
      </w:r>
    </w:p>
    <w:p w14:paraId="710AA159"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termin realizacji robót budowlanych określonych projektem lub umową jest dłuższy niż przewidywany Umową dla tych robót,</w:t>
      </w:r>
    </w:p>
    <w:p w14:paraId="3FDCBC1F" w14:textId="77777777" w:rsidR="00380F75" w:rsidRPr="00E83FFB" w:rsidRDefault="00380F75" w:rsidP="00FC0F04">
      <w:pPr>
        <w:numPr>
          <w:ilvl w:val="0"/>
          <w:numId w:val="11"/>
        </w:numPr>
        <w:tabs>
          <w:tab w:val="left" w:pos="10206"/>
        </w:tabs>
        <w:ind w:left="993" w:right="-3" w:hanging="426"/>
        <w:jc w:val="both"/>
        <w:rPr>
          <w:lang w:val="pl-PL"/>
        </w:rPr>
      </w:pPr>
      <w:r w:rsidRPr="00E83FFB">
        <w:rPr>
          <w:lang w:val="pl-PL"/>
        </w:rPr>
        <w:t>projekt umowy lub umowa zawiera postanowienia kształtujące prawa i obowiązki Podwykonawcy, w zakresie kar umownych oraz postanowień dotyczących warunków wypłaty wynagrodzenia, w sposób dla niego mniej korzystny niż prawa i obowiązki Wykonawcy, ukształtowane postanowieniami Umowy.</w:t>
      </w:r>
    </w:p>
    <w:p w14:paraId="1229B8F9" w14:textId="77777777" w:rsidR="00380F75" w:rsidRPr="00E83FFB" w:rsidRDefault="00380F75" w:rsidP="00FC0F04">
      <w:pPr>
        <w:numPr>
          <w:ilvl w:val="0"/>
          <w:numId w:val="13"/>
        </w:numPr>
        <w:ind w:left="426" w:right="-3"/>
        <w:jc w:val="both"/>
        <w:rPr>
          <w:lang w:val="pl-PL"/>
        </w:rPr>
      </w:pPr>
      <w:r w:rsidRPr="00E83FFB">
        <w:rPr>
          <w:lang w:val="pl-PL"/>
        </w:rPr>
        <w:t>W przypadku zawarcia umowy o roboty budowlane z Podwykonawcą lub dalszym podwykonawcą bez zgody Zamawiającego Zamawiający nie będzie zobowiązany do bezpośredniej zapłaty wymagalnego wynagrodzenia przysługującego Podwykonawcy lub dalszemu podwykonawcy w sytuacji uchylenia się od tego obowiązku przez Wykonawcę, Podwykonawcę lub dalszego podwykonawcę. Zamawiający w żadnym przypadku nie ponosi odpowiedzialności za zapłatę wynagrodzenia Podwykonawcy lub dalszego podwykonawcy wynikającego z umowy o podwykonawstwo, której przedmiotem są dostawy lub usługi.</w:t>
      </w:r>
    </w:p>
    <w:p w14:paraId="65A9D569" w14:textId="77777777" w:rsidR="00380F75" w:rsidRPr="00E83FFB" w:rsidRDefault="00380F75" w:rsidP="00FC0F04">
      <w:pPr>
        <w:numPr>
          <w:ilvl w:val="0"/>
          <w:numId w:val="13"/>
        </w:numPr>
        <w:ind w:left="426" w:right="-3"/>
        <w:jc w:val="both"/>
        <w:rPr>
          <w:lang w:val="pl-PL"/>
        </w:rPr>
      </w:pPr>
      <w:r w:rsidRPr="00E83FFB">
        <w:rPr>
          <w:lang w:val="pl-PL"/>
        </w:rPr>
        <w:t xml:space="preserve">W przypadku, o którym mowa w ust. 11, jeżeli termin zapłaty wynagrodzenia jest dłuższy niż 21 dni, Zamawiający poinformuje o tym Wykonawcę i wezwie do doprowadzenia do zmiany tej umowy pod rygorem wystąpienia o zapłatę kary umownej, o której mowa </w:t>
      </w:r>
      <w:r w:rsidRPr="00E83FFB">
        <w:rPr>
          <w:lang w:val="pl-PL"/>
        </w:rPr>
        <w:br/>
        <w:t>w § 18 ust. 1 pkt 8) lit. d).</w:t>
      </w:r>
    </w:p>
    <w:p w14:paraId="3F6D1CBF" w14:textId="4C4CEE79" w:rsidR="00380F75" w:rsidRPr="00E83FFB" w:rsidRDefault="00380F75" w:rsidP="00FC0F04">
      <w:pPr>
        <w:numPr>
          <w:ilvl w:val="0"/>
          <w:numId w:val="13"/>
        </w:numPr>
        <w:ind w:left="426" w:right="-3"/>
        <w:jc w:val="both"/>
        <w:rPr>
          <w:lang w:val="pl-PL"/>
        </w:rPr>
      </w:pPr>
      <w:r w:rsidRPr="00E83FFB">
        <w:rPr>
          <w:lang w:val="pl-PL"/>
        </w:rPr>
        <w:t xml:space="preserve">Do każdej wystawionej faktury częściowej (tj. innej niż faktura wystawiana po odbiorze końcowym) Wykonawca zobowiązany jest dołączyć pisemne oświadczenie Podwykonawcy, który brał udział w realizacji robót budowlanych objętych wystawioną fakturą, iż wszystkie płatności należne Podwykonawcy w związku z wykonaniem tych robót zostały zapłacone na jego rzecz przez Wykonawcę oraz że nie będzie dochodził </w:t>
      </w:r>
      <w:r w:rsidRPr="00E83FFB">
        <w:rPr>
          <w:lang w:val="pl-PL"/>
        </w:rPr>
        <w:br/>
        <w:t xml:space="preserve">z tego tytułu żadnych roszczeń zarówno od Zamawiającego, jak i od Wykonawcy. Jeżeli przedstawienie oświadczenia nie jest obiektywnie możliwe, Wykonawca może przedstawić dowód zapłaty wynagrodzenia należnego Podwykonawcy (wzór oświadczenia - </w:t>
      </w:r>
      <w:r w:rsidRPr="00E83FFB">
        <w:rPr>
          <w:b/>
          <w:lang w:val="pl-PL"/>
        </w:rPr>
        <w:t>Załącznik nr</w:t>
      </w:r>
      <w:r w:rsidRPr="00E83FFB">
        <w:rPr>
          <w:lang w:val="pl-PL"/>
        </w:rPr>
        <w:t xml:space="preserve"> </w:t>
      </w:r>
      <w:r w:rsidR="005B367D" w:rsidRPr="005B367D">
        <w:rPr>
          <w:b/>
          <w:bCs/>
          <w:lang w:val="pl-PL"/>
        </w:rPr>
        <w:t>1</w:t>
      </w:r>
      <w:r w:rsidRPr="005B367D">
        <w:rPr>
          <w:b/>
          <w:bCs/>
          <w:lang w:val="pl-PL"/>
        </w:rPr>
        <w:t>8</w:t>
      </w:r>
      <w:r w:rsidRPr="00E83FFB">
        <w:rPr>
          <w:lang w:val="pl-PL"/>
        </w:rPr>
        <w:t>).</w:t>
      </w:r>
    </w:p>
    <w:p w14:paraId="57F4B20A" w14:textId="020CD57C" w:rsidR="00380F75" w:rsidRPr="00E83FFB" w:rsidRDefault="00380F75" w:rsidP="00FC0F04">
      <w:pPr>
        <w:numPr>
          <w:ilvl w:val="0"/>
          <w:numId w:val="13"/>
        </w:numPr>
        <w:tabs>
          <w:tab w:val="left" w:pos="10490"/>
        </w:tabs>
        <w:ind w:left="426" w:right="-3"/>
        <w:jc w:val="both"/>
        <w:rPr>
          <w:lang w:val="pl-PL"/>
        </w:rPr>
      </w:pPr>
      <w:r w:rsidRPr="00E83FFB">
        <w:rPr>
          <w:lang w:val="pl-PL"/>
        </w:rPr>
        <w:t>W przypadku faktury końcowej Wykonawca zobowiązany jest dołączyć pisemne oświadczenie Podwykonawcy, który brał udział w realizacji robót budowlanych objętych wystawioną fakturą, o dokonaniu zapłaty przez Wykonawcę na rzecz tego Podwykonawcy wynagrodzenia w pełnej wysokości wynikającej z łączącej ich umowy i wyczerpującej wszystkie jego roszczenia. Potwierdzenie powinno zawierać zestawienie kwot, które były należne Podwykonawcy. Jeżeli przedstawienie oświadczenia nie jest obiektywnie możliwe, Wykonawca może przedstawić dowód zapłaty wynagrodzenia należnego Podwykonawcy wraz z zestawieniem kwot, które były należne Podwykonawcy.</w:t>
      </w:r>
    </w:p>
    <w:p w14:paraId="615EFDA0" w14:textId="77777777" w:rsidR="00380F75" w:rsidRPr="00E83FFB" w:rsidRDefault="00380F75" w:rsidP="00FC0F04">
      <w:pPr>
        <w:numPr>
          <w:ilvl w:val="0"/>
          <w:numId w:val="13"/>
        </w:numPr>
        <w:tabs>
          <w:tab w:val="left" w:pos="1985"/>
        </w:tabs>
        <w:ind w:left="426" w:right="-3"/>
        <w:jc w:val="both"/>
        <w:rPr>
          <w:lang w:val="pl-PL"/>
        </w:rPr>
      </w:pPr>
      <w:r w:rsidRPr="00E83FFB">
        <w:rPr>
          <w:lang w:val="pl-PL"/>
        </w:rPr>
        <w:lastRenderedPageBreak/>
        <w:t>W przypadku braku przedłożenia w/w oświadczeń Podwykonawców lub dalszych podwykonawców Zamawiający wstrzymuje do czasu ich przedłożenia płatność całości lub części Wynagrodzenia Wykonawcy w kwocie odpowiadającej niezapłaconemu wynagrodzeniu przypadającemu do zapłaty na rzecz Podwykonawców lub dalszych podwykonawców. W takim przypadku Wykonawcy nie przysługuje prawo naliczania odsetek ustawowych.</w:t>
      </w:r>
    </w:p>
    <w:p w14:paraId="1434D4B8" w14:textId="77777777" w:rsidR="00380F75" w:rsidRPr="00E83FFB" w:rsidRDefault="00380F75" w:rsidP="00FC0F04">
      <w:pPr>
        <w:numPr>
          <w:ilvl w:val="0"/>
          <w:numId w:val="13"/>
        </w:numPr>
        <w:ind w:left="426" w:right="-3"/>
        <w:jc w:val="both"/>
        <w:rPr>
          <w:lang w:val="pl-PL"/>
        </w:rPr>
      </w:pPr>
      <w:r w:rsidRPr="00E83FFB">
        <w:rPr>
          <w:lang w:val="pl-PL"/>
        </w:rPr>
        <w:t>Ust. 17-20 stosuje się odpowiednio w przypadku zatrudnienia dalszych podwykonawców.</w:t>
      </w:r>
    </w:p>
    <w:p w14:paraId="49D15868" w14:textId="77777777" w:rsidR="00380F75" w:rsidRPr="00E83FFB" w:rsidRDefault="00380F75" w:rsidP="00E83FFB">
      <w:pPr>
        <w:ind w:left="426" w:right="-3" w:hanging="141"/>
        <w:rPr>
          <w:b/>
          <w:lang w:val="pl-PL"/>
        </w:rPr>
      </w:pPr>
      <w:bookmarkStart w:id="7" w:name="bookmark=id.3dy6vkm" w:colFirst="0" w:colLast="0"/>
      <w:bookmarkEnd w:id="7"/>
    </w:p>
    <w:p w14:paraId="7F396525" w14:textId="77777777" w:rsidR="00380F75" w:rsidRPr="00E83FFB" w:rsidRDefault="00380F75" w:rsidP="009E5DA8">
      <w:pPr>
        <w:ind w:left="1134" w:hanging="141"/>
        <w:jc w:val="center"/>
        <w:rPr>
          <w:b/>
          <w:lang w:val="pl-PL"/>
        </w:rPr>
      </w:pPr>
      <w:r w:rsidRPr="00E83FFB">
        <w:rPr>
          <w:b/>
          <w:lang w:val="pl-PL"/>
        </w:rPr>
        <w:t>PRZEDSTAWICIELE STRON ORAZ ADRESY KORESPONDENCYJNE</w:t>
      </w:r>
    </w:p>
    <w:p w14:paraId="57EA34B3" w14:textId="77777777" w:rsidR="00380F75" w:rsidRPr="00E83FFB" w:rsidRDefault="00380F75" w:rsidP="009E5DA8">
      <w:pPr>
        <w:ind w:left="1134" w:hanging="141"/>
        <w:jc w:val="center"/>
        <w:rPr>
          <w:b/>
          <w:lang w:val="pl-PL"/>
        </w:rPr>
      </w:pPr>
      <w:r w:rsidRPr="00E83FFB">
        <w:rPr>
          <w:b/>
          <w:lang w:val="pl-PL"/>
        </w:rPr>
        <w:t>§ 11.</w:t>
      </w:r>
    </w:p>
    <w:p w14:paraId="20D43489" w14:textId="77777777" w:rsidR="00E83FFB" w:rsidRDefault="00E83FFB" w:rsidP="00FC0F04">
      <w:pPr>
        <w:numPr>
          <w:ilvl w:val="0"/>
          <w:numId w:val="44"/>
        </w:numPr>
        <w:pBdr>
          <w:top w:val="nil"/>
          <w:left w:val="nil"/>
          <w:bottom w:val="nil"/>
          <w:right w:val="nil"/>
          <w:between w:val="nil"/>
        </w:pBdr>
        <w:ind w:right="9"/>
        <w:jc w:val="both"/>
      </w:pPr>
      <w:r>
        <w:t xml:space="preserve">Kierownikiem budowy z ramienia Wykonawcy będzie Pan/Pani </w:t>
      </w:r>
      <w:r>
        <w:rPr>
          <w:highlight w:val="yellow"/>
        </w:rPr>
        <w:t>............................., tel. ........................</w:t>
      </w:r>
      <w:r>
        <w:t xml:space="preserve"> .</w:t>
      </w:r>
    </w:p>
    <w:p w14:paraId="07F01EA6" w14:textId="77777777" w:rsidR="00E83FFB" w:rsidRDefault="00E83FFB" w:rsidP="00FC0F04">
      <w:pPr>
        <w:numPr>
          <w:ilvl w:val="0"/>
          <w:numId w:val="44"/>
        </w:numPr>
        <w:pBdr>
          <w:top w:val="nil"/>
          <w:left w:val="nil"/>
          <w:bottom w:val="nil"/>
          <w:right w:val="nil"/>
          <w:between w:val="nil"/>
        </w:pBdr>
        <w:ind w:right="9"/>
        <w:jc w:val="both"/>
      </w:pPr>
      <w:r>
        <w:rPr>
          <w:highlight w:val="yellow"/>
        </w:rPr>
        <w:t>Inspektorami nadzoru z ramienia Zamawiającego będą:</w:t>
      </w:r>
    </w:p>
    <w:p w14:paraId="21D48698" w14:textId="77777777" w:rsidR="00E83FFB" w:rsidRDefault="00E83FFB" w:rsidP="00FC0F04">
      <w:pPr>
        <w:numPr>
          <w:ilvl w:val="0"/>
          <w:numId w:val="31"/>
        </w:numPr>
        <w:tabs>
          <w:tab w:val="left" w:pos="851"/>
        </w:tabs>
        <w:ind w:left="851" w:right="9" w:hanging="425"/>
        <w:jc w:val="both"/>
      </w:pPr>
      <w:r>
        <w:rPr>
          <w:highlight w:val="yellow"/>
        </w:rPr>
        <w:t>Pan /Pani …………….</w:t>
      </w:r>
      <w:r>
        <w:rPr>
          <w:i/>
          <w:highlight w:val="yellow"/>
        </w:rPr>
        <w:t>(w zakresie robót instalacyjnych)</w:t>
      </w:r>
      <w:r>
        <w:rPr>
          <w:highlight w:val="yellow"/>
        </w:rPr>
        <w:t xml:space="preserve">, </w:t>
      </w:r>
      <w:proofErr w:type="spellStart"/>
      <w:r>
        <w:rPr>
          <w:highlight w:val="yellow"/>
        </w:rPr>
        <w:t>tel</w:t>
      </w:r>
      <w:proofErr w:type="spellEnd"/>
      <w:r>
        <w:rPr>
          <w:highlight w:val="yellow"/>
        </w:rPr>
        <w:t>…………………..</w:t>
      </w:r>
    </w:p>
    <w:p w14:paraId="713C4936" w14:textId="77777777" w:rsidR="00E83FFB" w:rsidRDefault="00E83FFB" w:rsidP="00FC0F04">
      <w:pPr>
        <w:numPr>
          <w:ilvl w:val="0"/>
          <w:numId w:val="31"/>
        </w:numPr>
        <w:tabs>
          <w:tab w:val="left" w:pos="851"/>
        </w:tabs>
        <w:ind w:left="851" w:right="9" w:hanging="425"/>
        <w:jc w:val="both"/>
      </w:pPr>
      <w:r>
        <w:rPr>
          <w:highlight w:val="yellow"/>
        </w:rPr>
        <w:t>Pan/Pani …………….</w:t>
      </w:r>
      <w:r>
        <w:rPr>
          <w:i/>
          <w:highlight w:val="yellow"/>
        </w:rPr>
        <w:t>(w zakresie robót elektrycznych)</w:t>
      </w:r>
      <w:r>
        <w:rPr>
          <w:highlight w:val="yellow"/>
        </w:rPr>
        <w:t xml:space="preserve">, tel. ........................... </w:t>
      </w:r>
    </w:p>
    <w:p w14:paraId="30D18E36" w14:textId="77777777" w:rsidR="00E83FFB" w:rsidRDefault="00E83FFB" w:rsidP="00FC0F04">
      <w:pPr>
        <w:numPr>
          <w:ilvl w:val="0"/>
          <w:numId w:val="31"/>
        </w:numPr>
        <w:tabs>
          <w:tab w:val="left" w:pos="851"/>
        </w:tabs>
        <w:ind w:left="851" w:right="9" w:hanging="425"/>
        <w:jc w:val="both"/>
      </w:pPr>
      <w:r>
        <w:rPr>
          <w:highlight w:val="yellow"/>
        </w:rPr>
        <w:t xml:space="preserve">Pan/Pani ............................. </w:t>
      </w:r>
      <w:r>
        <w:rPr>
          <w:i/>
          <w:highlight w:val="yellow"/>
        </w:rPr>
        <w:t>(w zakresie robót budowlanych)</w:t>
      </w:r>
      <w:r>
        <w:rPr>
          <w:highlight w:val="yellow"/>
        </w:rPr>
        <w:t xml:space="preserve">, tel. ........................ </w:t>
      </w:r>
    </w:p>
    <w:p w14:paraId="72496F2D" w14:textId="77777777" w:rsidR="00E83FFB" w:rsidRDefault="00E83FFB" w:rsidP="00FC0F04">
      <w:pPr>
        <w:numPr>
          <w:ilvl w:val="0"/>
          <w:numId w:val="35"/>
        </w:numPr>
        <w:ind w:right="9"/>
        <w:jc w:val="both"/>
      </w:pPr>
      <w:r>
        <w:t>Osoby wymienione w ust. 1 i 2 będą podpisywały odpowiednie protokoły odbiorów i dokonywały wpisów do dziennika budowy.</w:t>
      </w:r>
    </w:p>
    <w:p w14:paraId="063B0F15" w14:textId="77777777" w:rsidR="00E83FFB" w:rsidRDefault="00E83FFB" w:rsidP="00FC0F04">
      <w:pPr>
        <w:numPr>
          <w:ilvl w:val="0"/>
          <w:numId w:val="35"/>
        </w:numPr>
        <w:ind w:right="9"/>
        <w:jc w:val="both"/>
      </w:pPr>
      <w:r>
        <w:t xml:space="preserve">Wszelkie przewidziane w Umowie wezwania, zgłoszenia, powiadomienia: </w:t>
      </w:r>
    </w:p>
    <w:p w14:paraId="784F86ED" w14:textId="18948D66" w:rsidR="00E83FFB" w:rsidRDefault="00E83FFB" w:rsidP="00FC0F04">
      <w:pPr>
        <w:numPr>
          <w:ilvl w:val="1"/>
          <w:numId w:val="57"/>
        </w:numPr>
        <w:pBdr>
          <w:top w:val="nil"/>
          <w:left w:val="nil"/>
          <w:bottom w:val="nil"/>
          <w:right w:val="nil"/>
          <w:between w:val="nil"/>
        </w:pBdr>
        <w:ind w:right="9"/>
      </w:pPr>
      <w:r>
        <w:t xml:space="preserve">wobec: Wykonawcy dokonywane będą na adres siedziby: </w:t>
      </w:r>
      <w:r w:rsidRPr="00E83FFB">
        <w:rPr>
          <w:highlight w:val="yellow"/>
        </w:rPr>
        <w:t>…………………………………</w:t>
      </w:r>
      <w:r>
        <w:t xml:space="preserve"> [„Adres Wykonawcy”] e-mail</w:t>
      </w:r>
      <w:r w:rsidRPr="00E83FFB">
        <w:rPr>
          <w:highlight w:val="yellow"/>
        </w:rPr>
        <w:t>:……………………….</w:t>
      </w:r>
      <w:r>
        <w:t xml:space="preserve"> [„Adres e-mail Wykonawcy”]</w:t>
      </w:r>
    </w:p>
    <w:p w14:paraId="1DF83872" w14:textId="77777777" w:rsidR="00E83FFB" w:rsidRDefault="00E83FFB" w:rsidP="00FC0F04">
      <w:pPr>
        <w:numPr>
          <w:ilvl w:val="1"/>
          <w:numId w:val="57"/>
        </w:numPr>
        <w:pBdr>
          <w:top w:val="nil"/>
          <w:left w:val="nil"/>
          <w:bottom w:val="nil"/>
          <w:right w:val="nil"/>
          <w:between w:val="nil"/>
        </w:pBdr>
        <w:ind w:right="9"/>
        <w:jc w:val="both"/>
      </w:pPr>
      <w:r>
        <w:t xml:space="preserve">wobec Zamawiającego dokonywane będą na adres: </w:t>
      </w:r>
    </w:p>
    <w:p w14:paraId="569A3B1D" w14:textId="77777777" w:rsidR="00E83FFB" w:rsidRDefault="00E83FFB" w:rsidP="00E83FFB">
      <w:pPr>
        <w:pBdr>
          <w:top w:val="nil"/>
          <w:left w:val="nil"/>
          <w:bottom w:val="nil"/>
          <w:right w:val="nil"/>
          <w:between w:val="nil"/>
        </w:pBdr>
        <w:ind w:left="786" w:right="9"/>
        <w:jc w:val="both"/>
      </w:pPr>
      <w:r>
        <w:rPr>
          <w:i/>
        </w:rPr>
        <w:t xml:space="preserve">Dyrekcja Zarządzania Majątkiem </w:t>
      </w:r>
      <w:proofErr w:type="spellStart"/>
      <w:r>
        <w:rPr>
          <w:i/>
        </w:rPr>
        <w:t>Veolia</w:t>
      </w:r>
      <w:proofErr w:type="spellEnd"/>
      <w:r>
        <w:rPr>
          <w:i/>
        </w:rPr>
        <w:t xml:space="preserve"> Energia </w:t>
      </w:r>
      <w:r>
        <w:t>W</w:t>
      </w:r>
      <w:r>
        <w:rPr>
          <w:i/>
        </w:rPr>
        <w:t>arszawa S.A. ul</w:t>
      </w:r>
      <w:r>
        <w:t xml:space="preserve">. </w:t>
      </w:r>
      <w:r>
        <w:rPr>
          <w:i/>
        </w:rPr>
        <w:t>Stefana Batorego 2, 02-591 Warszawa</w:t>
      </w:r>
      <w:r>
        <w:rPr>
          <w:b/>
        </w:rPr>
        <w:t xml:space="preserve"> </w:t>
      </w:r>
    </w:p>
    <w:p w14:paraId="75DAAF3C" w14:textId="77777777" w:rsidR="00E83FFB" w:rsidRDefault="00E83FFB" w:rsidP="00E83FFB">
      <w:pPr>
        <w:pBdr>
          <w:top w:val="nil"/>
          <w:left w:val="nil"/>
          <w:bottom w:val="nil"/>
          <w:right w:val="nil"/>
          <w:between w:val="nil"/>
        </w:pBdr>
        <w:ind w:left="786" w:right="9"/>
        <w:jc w:val="both"/>
      </w:pPr>
      <w:r>
        <w:t xml:space="preserve">e-mail: </w:t>
      </w:r>
      <w:r>
        <w:rPr>
          <w:u w:val="single"/>
        </w:rPr>
        <w:t>pl.vwaw.inwestycje.mailbox@veolia.com</w:t>
      </w:r>
      <w:r>
        <w:t xml:space="preserve"> </w:t>
      </w:r>
    </w:p>
    <w:p w14:paraId="6181799F" w14:textId="77777777" w:rsidR="00E83FFB" w:rsidRDefault="00E83FFB" w:rsidP="00FC0F04">
      <w:pPr>
        <w:numPr>
          <w:ilvl w:val="0"/>
          <w:numId w:val="35"/>
        </w:numPr>
        <w:ind w:right="9"/>
        <w:jc w:val="both"/>
      </w:pPr>
      <w:r>
        <w:t>Zmiana wyżej wskazanych osób nie wymaga zmiany</w:t>
      </w:r>
      <w:r>
        <w:rPr>
          <w:b/>
        </w:rPr>
        <w:t xml:space="preserve"> </w:t>
      </w:r>
      <w:r>
        <w:t>Umowy i odbywa się poprzez złożenie oświadczenia na piśmie drugiej stronie, z wyjątkiem zmiany Kierownika Budowy, która wymaga zgody Zamawiającego. W przypadku zmiany Kierownika Budowy nowy Kierownik Budowy musi spełniać wymagania w zakresie kwalifikacji zawodowych oraz uprawnień określonych w § 7 Umowy, Specyfikacji technicznej oraz Części I SWZ.</w:t>
      </w:r>
    </w:p>
    <w:p w14:paraId="24ADDA1A" w14:textId="77777777" w:rsidR="00380F75" w:rsidRPr="00880A39" w:rsidRDefault="00380F75" w:rsidP="00880A39">
      <w:pPr>
        <w:ind w:left="1134" w:hanging="141"/>
        <w:jc w:val="center"/>
        <w:rPr>
          <w:b/>
          <w:lang w:val="pl-PL"/>
        </w:rPr>
      </w:pPr>
    </w:p>
    <w:p w14:paraId="3C94E00D" w14:textId="77777777" w:rsidR="00380F75" w:rsidRPr="00880A39" w:rsidRDefault="00380F75" w:rsidP="00880A39">
      <w:pPr>
        <w:ind w:left="1134" w:hanging="141"/>
        <w:jc w:val="center"/>
        <w:rPr>
          <w:lang w:val="pl-PL"/>
        </w:rPr>
      </w:pPr>
      <w:r w:rsidRPr="00880A39">
        <w:rPr>
          <w:b/>
          <w:lang w:val="pl-PL"/>
        </w:rPr>
        <w:t>ODBIORY ROBÓT</w:t>
      </w:r>
    </w:p>
    <w:p w14:paraId="36642CF0" w14:textId="77777777" w:rsidR="00380F75" w:rsidRPr="00880A39" w:rsidRDefault="00380F75" w:rsidP="00880A39">
      <w:pPr>
        <w:ind w:left="1134" w:hanging="141"/>
        <w:jc w:val="center"/>
        <w:rPr>
          <w:b/>
          <w:lang w:val="pl-PL"/>
        </w:rPr>
      </w:pPr>
      <w:r w:rsidRPr="00880A39">
        <w:rPr>
          <w:b/>
          <w:lang w:val="pl-PL"/>
        </w:rPr>
        <w:t>§ 12.</w:t>
      </w:r>
    </w:p>
    <w:p w14:paraId="07E6277D" w14:textId="77777777" w:rsidR="00880A39" w:rsidRDefault="00880A39" w:rsidP="00FC0F04">
      <w:pPr>
        <w:numPr>
          <w:ilvl w:val="0"/>
          <w:numId w:val="21"/>
        </w:numPr>
        <w:pBdr>
          <w:top w:val="nil"/>
          <w:left w:val="nil"/>
          <w:bottom w:val="nil"/>
          <w:right w:val="nil"/>
          <w:between w:val="nil"/>
        </w:pBdr>
        <w:tabs>
          <w:tab w:val="left" w:pos="2700"/>
        </w:tabs>
        <w:ind w:right="9"/>
        <w:jc w:val="both"/>
      </w:pPr>
      <w:r>
        <w:t>Strony ustalają następujące oddzielne przedmioty odbiorów poszczególnych robót:</w:t>
      </w:r>
    </w:p>
    <w:p w14:paraId="2385AD25"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odbiory robót zanikających lub ulegających zakryciu, bądź ewentualne odbiory robót częściowych - potwierdzone wpisem w dzienniku budowy lub protokołem odbioru częściowego,</w:t>
      </w:r>
    </w:p>
    <w:p w14:paraId="5A5029E6"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odbiory etapów robót, potwierdzone podpisanym przez Strony protokołem odbioru robót/etapu robót,</w:t>
      </w:r>
    </w:p>
    <w:p w14:paraId="50644501"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odbiór techniczny, potwierdzony podpisanym przez Strony protokołem odbioru technicznego,</w:t>
      </w:r>
    </w:p>
    <w:p w14:paraId="31B81925" w14:textId="77777777" w:rsidR="00880A39" w:rsidRDefault="00880A39" w:rsidP="00FC0F04">
      <w:pPr>
        <w:numPr>
          <w:ilvl w:val="0"/>
          <w:numId w:val="39"/>
        </w:numPr>
        <w:pBdr>
          <w:top w:val="nil"/>
          <w:left w:val="nil"/>
          <w:bottom w:val="nil"/>
          <w:right w:val="nil"/>
          <w:between w:val="nil"/>
        </w:pBdr>
        <w:tabs>
          <w:tab w:val="left" w:pos="709"/>
          <w:tab w:val="left" w:pos="2160"/>
          <w:tab w:val="left" w:pos="2340"/>
        </w:tabs>
        <w:ind w:right="9"/>
        <w:jc w:val="both"/>
      </w:pPr>
      <w:r>
        <w:t>odbiór końcowy, obejmujący odbiór całości wykonywanych robót, potwierdzony podpisanym przez Strony protokołem odbioru końcowego.</w:t>
      </w:r>
    </w:p>
    <w:p w14:paraId="7EA97BDA" w14:textId="77777777" w:rsidR="00880A39" w:rsidRDefault="00880A39" w:rsidP="00FC0F04">
      <w:pPr>
        <w:numPr>
          <w:ilvl w:val="0"/>
          <w:numId w:val="21"/>
        </w:numPr>
        <w:pBdr>
          <w:top w:val="nil"/>
          <w:left w:val="nil"/>
          <w:bottom w:val="nil"/>
          <w:right w:val="nil"/>
          <w:between w:val="nil"/>
        </w:pBdr>
        <w:tabs>
          <w:tab w:val="left" w:pos="426"/>
          <w:tab w:val="left" w:pos="2700"/>
        </w:tabs>
        <w:ind w:right="9"/>
        <w:jc w:val="both"/>
      </w:pPr>
      <w:r>
        <w:lastRenderedPageBreak/>
        <w:t xml:space="preserve">Po podpisaniu właściwego protokołu odbioru etapu robót, technicznego lub końcowego Strony podpiszą </w:t>
      </w:r>
      <w:r>
        <w:rPr>
          <w:i/>
        </w:rPr>
        <w:t>protokół finansowy</w:t>
      </w:r>
      <w:r>
        <w:t>, będący jego odzwierciedleniem finansowym.</w:t>
      </w:r>
    </w:p>
    <w:p w14:paraId="47014B1D"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Jeżeli przedmiot Umowy zostanie wykonany wadliwie (niezgodnie z postanowieniami Umowy), Zamawiający będzie uprawniony do odmowy podpisania danego protokołu odbioru  ze wskazaniem Wykonawcy na wady, a Wykonawca będzie zobowiązany je usunąć w określonym przez Zamawiającego terminie i ponownie zgłosić Zamawiającemu roboty do odbioru.</w:t>
      </w:r>
    </w:p>
    <w:p w14:paraId="17AB6730" w14:textId="77777777" w:rsidR="00880A39" w:rsidRDefault="00880A39" w:rsidP="00FC0F04">
      <w:pPr>
        <w:numPr>
          <w:ilvl w:val="0"/>
          <w:numId w:val="44"/>
        </w:numPr>
        <w:pBdr>
          <w:top w:val="nil"/>
          <w:left w:val="nil"/>
          <w:bottom w:val="nil"/>
          <w:right w:val="nil"/>
          <w:between w:val="nil"/>
        </w:pBdr>
        <w:jc w:val="both"/>
      </w:pPr>
      <w:r>
        <w:t>Jeżeli w czasie czynności odbiorowych przeprowadzonych przez Zamawiającego zostaną stwierdzone usterki (uchybienia, które nie uniemożliwiają lub nie utrudniają Zamawiającemu korzystania z wykonanych robót zgodnie z przeznaczeniem) Zamawiający będzie uprawniony do podpisania danego protokołu odbioru, w którym opisze wykryte usterki oraz wskaże Wykonawcy na termin, w którym powinny one zostać usunięte.</w:t>
      </w:r>
    </w:p>
    <w:p w14:paraId="25A25323"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 lub potwierdzenie na właściwym protokole.</w:t>
      </w:r>
    </w:p>
    <w:p w14:paraId="5F5C301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Inspektor nadzoru z ramienia Zamawiającego przystąpi do odbiorów robót zanikających lub ulegających zakryciu w ciągu 3 dni od skutecznego powiadomienia przez Wykonawcę.</w:t>
      </w:r>
    </w:p>
    <w:p w14:paraId="6EAED6E5"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Inspektor nadzoru z ramienia Zamawiającego przystąpi do czynności odbioru etapu robót i technicznego sieci ciepłowniczej w terminie 5 dni roboczych od daty pisemnego zgłoszenia Wykonawcy o gotowości do odbioru wykonanych robót.</w:t>
      </w:r>
    </w:p>
    <w:p w14:paraId="447713E4"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Do odbioru końcowego Zamawiający przystąpi po dokonaniu odbioru technicznego, w terminie 7 dni roboczych od daty pisemnego zgłoszenia Wykonawcy o gotowości do odbioru końcowego.</w:t>
      </w:r>
    </w:p>
    <w:p w14:paraId="2742DFA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Odbiór techniczny i końcowy nastąpi w obecności przedstawiciela odpowiedniego terenowo Działu Sieci.</w:t>
      </w:r>
    </w:p>
    <w:p w14:paraId="4B8BE57C"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osiągnie gotowość do odbioru etapu robót zgodnie z zatwierdzonym Harmonogramem po:</w:t>
      </w:r>
    </w:p>
    <w:p w14:paraId="50EFA6A1" w14:textId="77777777" w:rsidR="00880A39" w:rsidRDefault="00880A39" w:rsidP="00FC0F04">
      <w:pPr>
        <w:numPr>
          <w:ilvl w:val="0"/>
          <w:numId w:val="48"/>
        </w:numPr>
        <w:pBdr>
          <w:top w:val="nil"/>
          <w:left w:val="nil"/>
          <w:bottom w:val="nil"/>
          <w:right w:val="nil"/>
          <w:between w:val="nil"/>
        </w:pBdr>
        <w:ind w:right="9" w:hanging="360"/>
        <w:jc w:val="both"/>
      </w:pPr>
      <w:r>
        <w:t>wykonaniu wszystkich robót, w odniesieniu do ich ilości, jakości i wartości, objętych danym etapem Harmonogramu zgodnie z dokumentacją projektową, Specyfikacją techniczną, obowiązującymi normami oraz przepisami prawa,</w:t>
      </w:r>
    </w:p>
    <w:p w14:paraId="14D84D80" w14:textId="77777777" w:rsidR="00880A39" w:rsidRDefault="00880A39" w:rsidP="00FC0F04">
      <w:pPr>
        <w:numPr>
          <w:ilvl w:val="0"/>
          <w:numId w:val="48"/>
        </w:numPr>
        <w:pBdr>
          <w:top w:val="nil"/>
          <w:left w:val="nil"/>
          <w:bottom w:val="nil"/>
          <w:right w:val="nil"/>
          <w:between w:val="nil"/>
        </w:pBdr>
        <w:ind w:right="9" w:hanging="360"/>
        <w:jc w:val="both"/>
      </w:pPr>
      <w:r>
        <w:t>przekazaniu dokumentów potwierdzających jakość wbudowanych materiałów i zamontowanych urządzeń oraz dopuszczenia ich do stosowania w budownictwie,</w:t>
      </w:r>
    </w:p>
    <w:p w14:paraId="4921E744" w14:textId="77777777" w:rsidR="00880A39" w:rsidRDefault="00880A39" w:rsidP="00FC0F04">
      <w:pPr>
        <w:numPr>
          <w:ilvl w:val="0"/>
          <w:numId w:val="48"/>
        </w:numPr>
        <w:pBdr>
          <w:top w:val="nil"/>
          <w:left w:val="nil"/>
          <w:bottom w:val="nil"/>
          <w:right w:val="nil"/>
          <w:between w:val="nil"/>
        </w:pBdr>
        <w:ind w:right="9" w:hanging="360"/>
        <w:jc w:val="both"/>
      </w:pPr>
      <w:r>
        <w:t>dokonaniu odbioru robót zanikających i ulegających zakryciu,</w:t>
      </w:r>
    </w:p>
    <w:p w14:paraId="34B1E549" w14:textId="77777777" w:rsidR="00880A39" w:rsidRDefault="00880A39" w:rsidP="00FC0F04">
      <w:pPr>
        <w:numPr>
          <w:ilvl w:val="0"/>
          <w:numId w:val="48"/>
        </w:numPr>
        <w:pBdr>
          <w:top w:val="nil"/>
          <w:left w:val="nil"/>
          <w:bottom w:val="nil"/>
          <w:right w:val="nil"/>
          <w:between w:val="nil"/>
        </w:pBdr>
        <w:ind w:right="9" w:hanging="360"/>
        <w:jc w:val="both"/>
      </w:pPr>
      <w:r>
        <w:t>przekazaniu oświadczenia geodety, że odcinek sieci ciepłowniczej/przyłącza danego etapu wykonano zgodnie z uzgodnieniem z narady koordynacyjnej (dawniej ZUDP),</w:t>
      </w:r>
    </w:p>
    <w:p w14:paraId="27B5E33C" w14:textId="77777777" w:rsidR="00880A39" w:rsidRDefault="00880A39" w:rsidP="00FC0F04">
      <w:pPr>
        <w:numPr>
          <w:ilvl w:val="0"/>
          <w:numId w:val="48"/>
        </w:numPr>
        <w:pBdr>
          <w:top w:val="nil"/>
          <w:left w:val="nil"/>
          <w:bottom w:val="nil"/>
          <w:right w:val="nil"/>
          <w:between w:val="nil"/>
        </w:pBdr>
        <w:ind w:right="9" w:hanging="360"/>
        <w:jc w:val="both"/>
      </w:pPr>
      <w:r>
        <w:t xml:space="preserve">dla działek </w:t>
      </w:r>
      <w:proofErr w:type="spellStart"/>
      <w:r>
        <w:t>pozadrogowych</w:t>
      </w:r>
      <w:proofErr w:type="spellEnd"/>
      <w:r>
        <w:t xml:space="preserve"> będących własnością Miasta st. Warszawy przekazanie oddzielnego oświadczenia geodety, że sieć ciepłowniczą i przyłącza sieci ciepłowniczej wykonano zgodnie z uzgodnieniem z narady koordynacyjnej (dawniej ZUDP), oraz przekazanie </w:t>
      </w:r>
      <w:r>
        <w:rPr>
          <w:b/>
        </w:rPr>
        <w:t>oddzielnego</w:t>
      </w:r>
      <w:r>
        <w:t xml:space="preserve"> pliku wsadowego w formacie </w:t>
      </w:r>
      <w:proofErr w:type="spellStart"/>
      <w:r>
        <w:t>dwg</w:t>
      </w:r>
      <w:proofErr w:type="spellEnd"/>
      <w:r>
        <w:t xml:space="preserve"> z wynikami inwentaryzacji po wykonaniu elementów sieci ciepłowniczej,</w:t>
      </w:r>
    </w:p>
    <w:p w14:paraId="07DB33BE" w14:textId="77777777" w:rsidR="00880A39" w:rsidRDefault="00880A39" w:rsidP="00FC0F04">
      <w:pPr>
        <w:numPr>
          <w:ilvl w:val="0"/>
          <w:numId w:val="48"/>
        </w:numPr>
        <w:pBdr>
          <w:top w:val="nil"/>
          <w:left w:val="nil"/>
          <w:bottom w:val="nil"/>
          <w:right w:val="nil"/>
          <w:between w:val="nil"/>
        </w:pBdr>
        <w:ind w:right="9" w:hanging="360"/>
        <w:jc w:val="both"/>
      </w:pPr>
      <w:r>
        <w:t>uporządkowaniu terenu.</w:t>
      </w:r>
    </w:p>
    <w:p w14:paraId="7F5CA350"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lastRenderedPageBreak/>
        <w:t>Zamawiający przewiduje odbiór techniczny całości robót. Wykonawca zgłosi Zamawiającemu gotowość do odbioru technicznego najpóźniej na 5 dni roboczych przed terminem wskazanym w § 4 ust. 1 lit. b).</w:t>
      </w:r>
    </w:p>
    <w:p w14:paraId="1FF2231C"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osiągnie gotowość do odbioru technicznego po:</w:t>
      </w:r>
    </w:p>
    <w:p w14:paraId="2739A424" w14:textId="77777777" w:rsidR="00880A39" w:rsidRDefault="00880A39" w:rsidP="00FC0F04">
      <w:pPr>
        <w:numPr>
          <w:ilvl w:val="0"/>
          <w:numId w:val="33"/>
        </w:numPr>
        <w:pBdr>
          <w:top w:val="nil"/>
          <w:left w:val="nil"/>
          <w:bottom w:val="nil"/>
          <w:right w:val="nil"/>
          <w:between w:val="nil"/>
        </w:pBdr>
        <w:ind w:right="9"/>
        <w:jc w:val="both"/>
      </w:pPr>
      <w:r>
        <w:t xml:space="preserve">wykonaniu prac określonych w Umowie, z wyjątkiem prac wymienionych w ust. 13 w odniesieniu do ich ilości, jakości i wartości, zgodnie z Umową oraz zakresem robót, dokumentacja projektową, obowiązującymi normami, przepisami oraz Specyfikacją techniczną, </w:t>
      </w:r>
    </w:p>
    <w:p w14:paraId="695AD10B" w14:textId="77777777" w:rsidR="00880A39" w:rsidRDefault="00880A39" w:rsidP="00FC0F04">
      <w:pPr>
        <w:numPr>
          <w:ilvl w:val="0"/>
          <w:numId w:val="33"/>
        </w:numPr>
        <w:pBdr>
          <w:top w:val="nil"/>
          <w:left w:val="nil"/>
          <w:bottom w:val="nil"/>
          <w:right w:val="nil"/>
          <w:between w:val="nil"/>
        </w:pBdr>
        <w:ind w:right="9"/>
        <w:jc w:val="both"/>
      </w:pPr>
      <w:r>
        <w:t>przekazaniu dokumentów potwierdzających jakość wbudowanych materiałów oraz dopuszczenie ich do stosowania w budownictwie dla etapów robót, które nie zostały odebrane protokołem robót/etapu robót,</w:t>
      </w:r>
    </w:p>
    <w:p w14:paraId="5C127646" w14:textId="77777777" w:rsidR="00880A39" w:rsidRDefault="00880A39" w:rsidP="00FC0F04">
      <w:pPr>
        <w:numPr>
          <w:ilvl w:val="0"/>
          <w:numId w:val="33"/>
        </w:numPr>
        <w:pBdr>
          <w:top w:val="nil"/>
          <w:left w:val="nil"/>
          <w:bottom w:val="nil"/>
          <w:right w:val="nil"/>
          <w:between w:val="nil"/>
        </w:pBdr>
        <w:ind w:right="9"/>
        <w:jc w:val="both"/>
      </w:pPr>
      <w:r>
        <w:t>przekazaniu dokumentów częściowych odbiorów,</w:t>
      </w:r>
    </w:p>
    <w:p w14:paraId="4B504F1E" w14:textId="77777777" w:rsidR="00880A39" w:rsidRDefault="00880A39" w:rsidP="00FC0F04">
      <w:pPr>
        <w:numPr>
          <w:ilvl w:val="0"/>
          <w:numId w:val="33"/>
        </w:numPr>
        <w:pBdr>
          <w:top w:val="nil"/>
          <w:left w:val="nil"/>
          <w:bottom w:val="nil"/>
          <w:right w:val="nil"/>
          <w:between w:val="nil"/>
        </w:pBdr>
        <w:ind w:right="9"/>
        <w:jc w:val="both"/>
      </w:pPr>
      <w:r>
        <w:t xml:space="preserve">przekazaniu dokumentacji projektowej z naniesionymi zmianami powstałymi w trakcie realizacji Umowy, podpisanej przez Kierownika budowy - 1 </w:t>
      </w:r>
      <w:proofErr w:type="spellStart"/>
      <w:r>
        <w:t>kpl</w:t>
      </w:r>
      <w:proofErr w:type="spellEnd"/>
      <w:r>
        <w:t>.,</w:t>
      </w:r>
    </w:p>
    <w:p w14:paraId="62F81D1E" w14:textId="77777777" w:rsidR="00880A39" w:rsidRDefault="00880A39" w:rsidP="00FC0F04">
      <w:pPr>
        <w:numPr>
          <w:ilvl w:val="0"/>
          <w:numId w:val="33"/>
        </w:numPr>
        <w:pBdr>
          <w:top w:val="nil"/>
          <w:left w:val="nil"/>
          <w:bottom w:val="nil"/>
          <w:right w:val="nil"/>
          <w:between w:val="nil"/>
        </w:pBdr>
        <w:ind w:right="9"/>
        <w:jc w:val="both"/>
      </w:pPr>
      <w:r>
        <w:t xml:space="preserve">przekazaniu oświadczenia geodety, że sieć ciepłowniczą i przyłącza sieci ciepłowniczej wykonano zgodnie z uzgodnieniem z narady koordynacyjnej (dawniej ZUDP), oraz pliku wsadowego w formacie </w:t>
      </w:r>
      <w:proofErr w:type="spellStart"/>
      <w:r>
        <w:t>dwg</w:t>
      </w:r>
      <w:proofErr w:type="spellEnd"/>
      <w:r>
        <w:t xml:space="preserve"> z wynikami inwentaryzacji po wykonaniu elementów sieci ciepłowniczej,</w:t>
      </w:r>
    </w:p>
    <w:p w14:paraId="63820554" w14:textId="77777777" w:rsidR="00880A39" w:rsidRDefault="00880A39" w:rsidP="00FC0F04">
      <w:pPr>
        <w:numPr>
          <w:ilvl w:val="0"/>
          <w:numId w:val="33"/>
        </w:numPr>
        <w:pBdr>
          <w:top w:val="nil"/>
          <w:left w:val="nil"/>
          <w:bottom w:val="nil"/>
          <w:right w:val="nil"/>
          <w:between w:val="nil"/>
        </w:pBdr>
        <w:ind w:right="9"/>
        <w:jc w:val="both"/>
      </w:pPr>
      <w:r>
        <w:t xml:space="preserve">dla działek </w:t>
      </w:r>
      <w:proofErr w:type="spellStart"/>
      <w:r>
        <w:t>pozadrogowych</w:t>
      </w:r>
      <w:proofErr w:type="spellEnd"/>
      <w:r>
        <w:t xml:space="preserve"> będących własnością Miasta st. Warszawy przekazanie </w:t>
      </w:r>
      <w:r>
        <w:rPr>
          <w:b/>
        </w:rPr>
        <w:t>oddzielnego</w:t>
      </w:r>
      <w:r>
        <w:t xml:space="preserve"> oświadczenia geodety, że sieć ciepłowniczą i przyłącza sieci ciepłowniczej wykonano zgodnie z uzgodnieniem z narady koordynacyjnej (dawniej ZUDP), oraz </w:t>
      </w:r>
      <w:r>
        <w:rPr>
          <w:b/>
        </w:rPr>
        <w:t>oddzielnego</w:t>
      </w:r>
      <w:r>
        <w:t xml:space="preserve"> pliku wsadowego w formacie </w:t>
      </w:r>
      <w:proofErr w:type="spellStart"/>
      <w:r>
        <w:t>dwg</w:t>
      </w:r>
      <w:proofErr w:type="spellEnd"/>
      <w:r>
        <w:t xml:space="preserve"> z wynikami inwentaryzacji po wykonaniu elementów sieci ciepłowniczej – jeżeli nie zostało przekazane przy odbiorze etapu robót,</w:t>
      </w:r>
    </w:p>
    <w:p w14:paraId="0E1343E8" w14:textId="77777777" w:rsidR="00880A39" w:rsidRDefault="00880A39" w:rsidP="00FC0F04">
      <w:pPr>
        <w:numPr>
          <w:ilvl w:val="0"/>
          <w:numId w:val="33"/>
        </w:numPr>
        <w:pBdr>
          <w:top w:val="nil"/>
          <w:left w:val="nil"/>
          <w:bottom w:val="nil"/>
          <w:right w:val="nil"/>
          <w:between w:val="nil"/>
        </w:pBdr>
        <w:ind w:right="9"/>
        <w:jc w:val="both"/>
      </w:pPr>
      <w:r>
        <w:t>uporządkowaniu terenu,</w:t>
      </w:r>
    </w:p>
    <w:p w14:paraId="1420CD56" w14:textId="77777777" w:rsidR="00880A39" w:rsidRDefault="00880A39" w:rsidP="00FC0F04">
      <w:pPr>
        <w:numPr>
          <w:ilvl w:val="0"/>
          <w:numId w:val="33"/>
        </w:numPr>
        <w:pBdr>
          <w:top w:val="nil"/>
          <w:left w:val="nil"/>
          <w:bottom w:val="nil"/>
          <w:right w:val="nil"/>
          <w:between w:val="nil"/>
        </w:pBdr>
        <w:ind w:right="9"/>
        <w:jc w:val="both"/>
      </w:pPr>
      <w:r>
        <w:t>dostarczeniu dokumentów dotyczących demontowanych oraz utylizowanych odcinków sieci, o których mowa w § 9 w tym:</w:t>
      </w:r>
    </w:p>
    <w:p w14:paraId="49721C9B" w14:textId="77777777" w:rsidR="00880A39" w:rsidRDefault="00880A39" w:rsidP="00FC0F04">
      <w:pPr>
        <w:numPr>
          <w:ilvl w:val="0"/>
          <w:numId w:val="27"/>
        </w:numPr>
        <w:ind w:left="1417" w:right="9"/>
        <w:jc w:val="both"/>
      </w:pPr>
      <w:r>
        <w:t xml:space="preserve">Oświadczenie Wykonawcy o demontażu nieczynnej sieci - </w:t>
      </w:r>
      <w:r>
        <w:rPr>
          <w:b/>
        </w:rPr>
        <w:t>Załącznik nr 17</w:t>
      </w:r>
    </w:p>
    <w:p w14:paraId="39C04146" w14:textId="77777777" w:rsidR="00880A39" w:rsidRDefault="00880A39" w:rsidP="00FC0F04">
      <w:pPr>
        <w:numPr>
          <w:ilvl w:val="0"/>
          <w:numId w:val="27"/>
        </w:numPr>
        <w:ind w:left="1417" w:right="9"/>
        <w:jc w:val="both"/>
      </w:pPr>
      <w:r>
        <w:t xml:space="preserve">Plan sytuacyjny likwidowanej sieci ciepłowniczej (w tym pozostawionej </w:t>
      </w:r>
      <w:r>
        <w:br/>
        <w:t>w gruncie),</w:t>
      </w:r>
    </w:p>
    <w:p w14:paraId="1F94E18A" w14:textId="77777777" w:rsidR="00880A39" w:rsidRDefault="00880A39" w:rsidP="00FC0F04">
      <w:pPr>
        <w:numPr>
          <w:ilvl w:val="0"/>
          <w:numId w:val="27"/>
        </w:numPr>
        <w:ind w:left="1417" w:right="9"/>
        <w:jc w:val="both"/>
      </w:pPr>
      <w:r>
        <w:t>karta BDO,</w:t>
      </w:r>
    </w:p>
    <w:p w14:paraId="2D9D2D12" w14:textId="77777777" w:rsidR="00880A39" w:rsidRDefault="00880A39" w:rsidP="00FC0F04">
      <w:pPr>
        <w:numPr>
          <w:ilvl w:val="0"/>
          <w:numId w:val="33"/>
        </w:numPr>
        <w:pBdr>
          <w:top w:val="nil"/>
          <w:left w:val="nil"/>
          <w:bottom w:val="nil"/>
          <w:right w:val="nil"/>
          <w:between w:val="nil"/>
        </w:pBdr>
        <w:ind w:right="9"/>
        <w:jc w:val="both"/>
      </w:pPr>
      <w:r>
        <w:t>przekazaniu pozostałych dokumentów wyszczególnionych w Specyfikacji technicznej,</w:t>
      </w:r>
    </w:p>
    <w:p w14:paraId="01D6DF63" w14:textId="77777777" w:rsidR="00880A39" w:rsidRDefault="00880A39" w:rsidP="00FC0F04">
      <w:pPr>
        <w:numPr>
          <w:ilvl w:val="0"/>
          <w:numId w:val="33"/>
        </w:numPr>
        <w:pBdr>
          <w:top w:val="nil"/>
          <w:left w:val="nil"/>
          <w:bottom w:val="nil"/>
          <w:right w:val="nil"/>
          <w:between w:val="nil"/>
        </w:pBdr>
        <w:ind w:right="9"/>
        <w:jc w:val="both"/>
      </w:pPr>
      <w:r>
        <w:t xml:space="preserve">rozliczeniu otrzymanych od Zamawiającego materiałów. </w:t>
      </w:r>
    </w:p>
    <w:p w14:paraId="2B449642"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Wykonawca zgłosi Zamawiającemu gotowość do odbioru końcowego najpóźniej na 7 dni roboczych przed terminem wskazanym w § 4 ust. 1 lit. c). Odbiór końcowy nastąpi po odbiorze technicznym po:</w:t>
      </w:r>
    </w:p>
    <w:p w14:paraId="01452BCA" w14:textId="77777777" w:rsidR="00880A39" w:rsidRDefault="00880A39" w:rsidP="00FC0F04">
      <w:pPr>
        <w:numPr>
          <w:ilvl w:val="0"/>
          <w:numId w:val="40"/>
        </w:numPr>
        <w:pBdr>
          <w:top w:val="nil"/>
          <w:left w:val="nil"/>
          <w:bottom w:val="nil"/>
          <w:right w:val="nil"/>
          <w:between w:val="nil"/>
        </w:pBdr>
        <w:tabs>
          <w:tab w:val="left" w:pos="709"/>
        </w:tabs>
        <w:ind w:right="9"/>
        <w:jc w:val="both"/>
      </w:pPr>
      <w:r>
        <w:t xml:space="preserve">dostarczeniu dokumentacji powykonawczej, opracowanej zgodnie ze Specyfikacją techniczną, w 2 </w:t>
      </w:r>
      <w:proofErr w:type="spellStart"/>
      <w:r>
        <w:t>kpl</w:t>
      </w:r>
      <w:proofErr w:type="spellEnd"/>
      <w:r>
        <w:t>. + wersja elektroniczna (skan zatwierdzonej dokumentacji powykonawczej),</w:t>
      </w:r>
    </w:p>
    <w:p w14:paraId="55AD8546" w14:textId="77777777" w:rsidR="00880A39" w:rsidRDefault="00880A39" w:rsidP="00FC0F04">
      <w:pPr>
        <w:numPr>
          <w:ilvl w:val="0"/>
          <w:numId w:val="40"/>
        </w:numPr>
        <w:pBdr>
          <w:top w:val="nil"/>
          <w:left w:val="nil"/>
          <w:bottom w:val="nil"/>
          <w:right w:val="nil"/>
          <w:between w:val="nil"/>
        </w:pBdr>
        <w:tabs>
          <w:tab w:val="left" w:pos="709"/>
        </w:tabs>
        <w:ind w:right="9"/>
        <w:jc w:val="both"/>
      </w:pPr>
      <w:r>
        <w:t xml:space="preserve">dostarczeniu inwentaryzacji geodezyjnej powykonawczej, opracowanej zgodnie ze Specyfikacją techniczną, w 3 </w:t>
      </w:r>
      <w:proofErr w:type="spellStart"/>
      <w:r>
        <w:t>kpl</w:t>
      </w:r>
      <w:proofErr w:type="spellEnd"/>
      <w:r>
        <w:t xml:space="preserve">. + 1 </w:t>
      </w:r>
      <w:proofErr w:type="spellStart"/>
      <w:r>
        <w:t>kpl</w:t>
      </w:r>
      <w:proofErr w:type="spellEnd"/>
      <w:r>
        <w:t xml:space="preserve"> dla każdej umowy dotyczącej realizacji inwestycji liniowej,</w:t>
      </w:r>
    </w:p>
    <w:p w14:paraId="7CDEC4AA" w14:textId="77777777" w:rsidR="00880A39" w:rsidRDefault="00880A39" w:rsidP="00FC0F04">
      <w:pPr>
        <w:numPr>
          <w:ilvl w:val="0"/>
          <w:numId w:val="40"/>
        </w:numPr>
        <w:pBdr>
          <w:top w:val="nil"/>
          <w:left w:val="nil"/>
          <w:bottom w:val="nil"/>
          <w:right w:val="nil"/>
          <w:between w:val="nil"/>
        </w:pBdr>
        <w:tabs>
          <w:tab w:val="left" w:pos="709"/>
        </w:tabs>
        <w:ind w:right="9"/>
        <w:jc w:val="both"/>
      </w:pPr>
      <w:r>
        <w:t>zlikwidowaniu i uporządkowaniu zaplecza budowy,</w:t>
      </w:r>
    </w:p>
    <w:p w14:paraId="092BAB31" w14:textId="77777777" w:rsidR="00880A39" w:rsidRDefault="00880A39" w:rsidP="00FC0F04">
      <w:pPr>
        <w:numPr>
          <w:ilvl w:val="0"/>
          <w:numId w:val="40"/>
        </w:numPr>
        <w:pBdr>
          <w:top w:val="nil"/>
          <w:left w:val="nil"/>
          <w:bottom w:val="nil"/>
          <w:right w:val="nil"/>
          <w:between w:val="nil"/>
        </w:pBdr>
        <w:tabs>
          <w:tab w:val="left" w:pos="709"/>
        </w:tabs>
        <w:ind w:right="9"/>
        <w:jc w:val="both"/>
      </w:pPr>
      <w:r>
        <w:lastRenderedPageBreak/>
        <w:t>pełnej renowacji terenu i przekazaniu go protokołem zdawczo-odbiorczym właścicielom.</w:t>
      </w:r>
    </w:p>
    <w:p w14:paraId="6B532CF9"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Przekazywane dokumenty należy składać w języku polskim.</w:t>
      </w:r>
    </w:p>
    <w:p w14:paraId="70F132CE" w14:textId="77777777" w:rsidR="00880A39" w:rsidRDefault="00880A39" w:rsidP="00FC0F04">
      <w:pPr>
        <w:numPr>
          <w:ilvl w:val="0"/>
          <w:numId w:val="44"/>
        </w:numPr>
        <w:pBdr>
          <w:top w:val="nil"/>
          <w:left w:val="nil"/>
          <w:bottom w:val="nil"/>
          <w:right w:val="nil"/>
          <w:between w:val="nil"/>
        </w:pBdr>
        <w:tabs>
          <w:tab w:val="left" w:pos="426"/>
          <w:tab w:val="left" w:pos="2410"/>
          <w:tab w:val="left" w:pos="2700"/>
        </w:tabs>
        <w:jc w:val="both"/>
      </w:pPr>
      <w:r>
        <w:t>Dokumenty, o których mowa w ust. 10 pkt 2 i 4, ust. 12 pkt 2, 3, 4, 5, 7 i 8 oraz ust. 13 pkt 1 i 2 Wykonawca złoży w Kancelarii Zamawiającego (ul. Stefana Batorego 2, 02-591 Warszawa) łącznie ze zgłoszeniem o gotowości do danego odbioru robót. W przypadku braku złożenia przez Wykonawcę dokumentów, o których mowa powyżej, Zamawiający ma prawo do niedokonywania odbioru wykonanych robót do czasu złożenia tych dokumentów.</w:t>
      </w:r>
    </w:p>
    <w:p w14:paraId="5C7D0037" w14:textId="77777777" w:rsidR="00FE512A" w:rsidRDefault="00FE512A" w:rsidP="005B367D">
      <w:pPr>
        <w:ind w:left="1134" w:hanging="1134"/>
        <w:jc w:val="center"/>
        <w:rPr>
          <w:b/>
          <w:lang w:val="pl-PL"/>
        </w:rPr>
      </w:pPr>
    </w:p>
    <w:p w14:paraId="4727334D" w14:textId="7B49E256" w:rsidR="00380F75" w:rsidRPr="005B367D" w:rsidRDefault="00380F75" w:rsidP="005B367D">
      <w:pPr>
        <w:ind w:left="1134" w:hanging="1134"/>
        <w:jc w:val="center"/>
        <w:rPr>
          <w:lang w:val="pl-PL"/>
        </w:rPr>
      </w:pPr>
      <w:r w:rsidRPr="005B367D">
        <w:rPr>
          <w:b/>
          <w:lang w:val="pl-PL"/>
        </w:rPr>
        <w:t>WYNAGRODZENIE</w:t>
      </w:r>
    </w:p>
    <w:p w14:paraId="45E7F753" w14:textId="77777777" w:rsidR="00380F75" w:rsidRPr="005B367D" w:rsidRDefault="00380F75" w:rsidP="005B367D">
      <w:pPr>
        <w:ind w:left="1134" w:hanging="1134"/>
        <w:jc w:val="center"/>
        <w:rPr>
          <w:b/>
          <w:lang w:val="pl-PL"/>
        </w:rPr>
      </w:pPr>
      <w:r w:rsidRPr="005B367D">
        <w:rPr>
          <w:b/>
          <w:lang w:val="pl-PL"/>
        </w:rPr>
        <w:t>§ 13.</w:t>
      </w:r>
    </w:p>
    <w:p w14:paraId="4E8ECCF9" w14:textId="77777777" w:rsidR="00066EA6" w:rsidRDefault="00066EA6" w:rsidP="00FC0F04">
      <w:pPr>
        <w:numPr>
          <w:ilvl w:val="0"/>
          <w:numId w:val="30"/>
        </w:numPr>
        <w:jc w:val="both"/>
      </w:pPr>
      <w:r>
        <w:t xml:space="preserve">Przesyłanie faktur wystawianych w związku z Umową będzie odbywało się zgodnie </w:t>
      </w:r>
      <w:r>
        <w:br/>
        <w:t>z § 14 ust. 1 do siedziby Zamawiającego, wraz z oświadczeniami, o których mowa w § 10 ust. 18 - 20 Umowy.</w:t>
      </w:r>
    </w:p>
    <w:p w14:paraId="575A4B2A" w14:textId="77777777" w:rsidR="00066EA6" w:rsidRDefault="00066EA6" w:rsidP="00FC0F04">
      <w:pPr>
        <w:numPr>
          <w:ilvl w:val="0"/>
          <w:numId w:val="30"/>
        </w:numPr>
        <w:ind w:right="9"/>
        <w:jc w:val="both"/>
      </w:pPr>
      <w:r>
        <w:t xml:space="preserve">Zamawiający zapłaci Wykonawcy za prawidłowe wykonanie przedmiotu Umowy łączną kwotę wynagrodzenia </w:t>
      </w:r>
      <w:r>
        <w:rPr>
          <w:b/>
        </w:rPr>
        <w:t xml:space="preserve">netto </w:t>
      </w:r>
      <w:r>
        <w:t>w wysokości</w:t>
      </w:r>
      <w:r>
        <w:rPr>
          <w:b/>
        </w:rPr>
        <w:t xml:space="preserve"> </w:t>
      </w:r>
      <w:r>
        <w:rPr>
          <w:b/>
          <w:highlight w:val="yellow"/>
        </w:rPr>
        <w:t>……………</w:t>
      </w:r>
      <w:r>
        <w:rPr>
          <w:b/>
        </w:rPr>
        <w:t xml:space="preserve"> zł</w:t>
      </w:r>
      <w:r>
        <w:t xml:space="preserve"> plus </w:t>
      </w:r>
      <w:r>
        <w:rPr>
          <w:b/>
        </w:rPr>
        <w:t>…</w:t>
      </w:r>
      <w:r>
        <w:t xml:space="preserve"> </w:t>
      </w:r>
      <w:r>
        <w:rPr>
          <w:b/>
        </w:rPr>
        <w:t>%</w:t>
      </w:r>
      <w:r>
        <w:t xml:space="preserve"> podatku od towarów i usług, co stanowi łączną kwotę wynagrodzenia </w:t>
      </w:r>
      <w:r>
        <w:rPr>
          <w:b/>
        </w:rPr>
        <w:t>brutto</w:t>
      </w:r>
      <w:r>
        <w:t xml:space="preserve"> w wysokości </w:t>
      </w:r>
      <w:r>
        <w:rPr>
          <w:b/>
          <w:highlight w:val="yellow"/>
        </w:rPr>
        <w:t>…………… zł</w:t>
      </w:r>
      <w:r>
        <w:rPr>
          <w:highlight w:val="yellow"/>
        </w:rPr>
        <w:t xml:space="preserve"> </w:t>
      </w:r>
      <w:r>
        <w:rPr>
          <w:i/>
          <w:highlight w:val="yellow"/>
        </w:rPr>
        <w:t>(słownie: ………………………………………………………………………</w:t>
      </w:r>
      <w:r>
        <w:rPr>
          <w:i/>
        </w:rPr>
        <w:t>).</w:t>
      </w:r>
    </w:p>
    <w:p w14:paraId="3E027AE0" w14:textId="77777777" w:rsidR="00066EA6" w:rsidRDefault="00066EA6" w:rsidP="00FC0F04">
      <w:pPr>
        <w:numPr>
          <w:ilvl w:val="0"/>
          <w:numId w:val="30"/>
        </w:numPr>
        <w:ind w:right="9"/>
        <w:jc w:val="both"/>
      </w:pPr>
      <w:r>
        <w:t xml:space="preserve">Wynagrodzenie ryczałtowe za wykonanie poszczególnych elementów zadania określa </w:t>
      </w:r>
      <w:r>
        <w:rPr>
          <w:b/>
        </w:rPr>
        <w:t>Załącznik</w:t>
      </w:r>
      <w:r>
        <w:t xml:space="preserve"> </w:t>
      </w:r>
      <w:r>
        <w:rPr>
          <w:b/>
        </w:rPr>
        <w:t>nr 5</w:t>
      </w:r>
      <w:r>
        <w:t xml:space="preserve"> do Umowy.</w:t>
      </w:r>
      <w:r>
        <w:rPr>
          <w:i/>
        </w:rPr>
        <w:t xml:space="preserve"> </w:t>
      </w:r>
      <w:r>
        <w:t xml:space="preserve">Jeżeli Wykonawca nie wykona danego zakresu robót (elementu/etapu) Zamawiający jest uprawniony do pomniejszenia Wynagrodzenia </w:t>
      </w:r>
      <w:r>
        <w:br/>
        <w:t>o cenę jednostkową danego, niewykonanego zakresu robót</w:t>
      </w:r>
      <w:sdt>
        <w:sdtPr>
          <w:tag w:val="goog_rdk_24"/>
          <w:id w:val="-882404746"/>
        </w:sdtPr>
        <w:sdtEndPr/>
        <w:sdtContent>
          <w:r>
            <w:t xml:space="preserve">, zgodnie z wartościami wynikającymi z </w:t>
          </w:r>
          <w:r>
            <w:rPr>
              <w:b/>
            </w:rPr>
            <w:t>Harmonogramu</w:t>
          </w:r>
          <w:r>
            <w:t xml:space="preserve">. W przypadku, w którym Wykonawca nie wykona części danej pozycji określonej w </w:t>
          </w:r>
          <w:r>
            <w:rPr>
              <w:b/>
            </w:rPr>
            <w:t>Harmonogramie</w:t>
          </w:r>
          <w:r>
            <w:t>, otrzyma wynagrodzenie proporcjonalne do wykonanej części robót objętych tą pozycją, obliczone zgodnie z wskazanymi tam wartościami</w:t>
          </w:r>
        </w:sdtContent>
      </w:sdt>
      <w:r>
        <w:t>.</w:t>
      </w:r>
    </w:p>
    <w:bookmarkStart w:id="8" w:name="_heading=h.gjdgxs" w:colFirst="0" w:colLast="0" w:displacedByCustomXml="next"/>
    <w:bookmarkEnd w:id="8" w:displacedByCustomXml="next"/>
    <w:sdt>
      <w:sdtPr>
        <w:tag w:val="goog_rdk_27"/>
        <w:id w:val="1517116578"/>
      </w:sdtPr>
      <w:sdtEndPr/>
      <w:sdtContent>
        <w:p w14:paraId="0030BD71" w14:textId="77777777" w:rsidR="00066EA6" w:rsidRDefault="00D343AB" w:rsidP="00FC0F04">
          <w:pPr>
            <w:numPr>
              <w:ilvl w:val="0"/>
              <w:numId w:val="30"/>
            </w:numPr>
            <w:ind w:right="9"/>
            <w:jc w:val="both"/>
          </w:pPr>
          <w:sdt>
            <w:sdtPr>
              <w:tag w:val="goog_rdk_26"/>
              <w:id w:val="588502856"/>
            </w:sdtPr>
            <w:sdtEndPr/>
            <w:sdtContent>
              <w:r w:rsidR="00066EA6">
                <w:t>Zamawiający zastrzega sobie prawo do jednostronnego ograniczenia zakresu przedmiotu Umowy (rezygnacja z części robót). Ograniczenie zakresu przedmiotu Umowy wskutek jego jednostronnego ograniczenia przez Zamawiającego nie może prowadzić do zmniejszenia wartości przedmiotu Umowy poniżej 85 % Wynagrodzenia (minimalna wartość świadczenia). Zmniejszenie zakresu przedmiotu Umowy, które następuje w wyniku skorzystania przez Zamawiającego z powyższego prawa, nie wymaga zgody Wykonawcy oraz aneksu do Umowy. Powyższe nie wyłącza i nie  ogranicza możliwości dokonania przez Strony zmiany Umowy w przypadkach określonych w § 19 Umowy, jak również możliwości skorzystania przez Zamawiającego z wszelkich innych uprawnień wynikających z Umowy lub z przepisów prawa.</w:t>
              </w:r>
            </w:sdtContent>
          </w:sdt>
        </w:p>
      </w:sdtContent>
    </w:sdt>
    <w:p w14:paraId="68E05843" w14:textId="77777777" w:rsidR="00066EA6" w:rsidRDefault="00066EA6" w:rsidP="00FC0F04">
      <w:pPr>
        <w:numPr>
          <w:ilvl w:val="0"/>
          <w:numId w:val="30"/>
        </w:numPr>
        <w:ind w:right="9"/>
        <w:jc w:val="both"/>
      </w:pPr>
      <w:r>
        <w:t>Wynagrodzenie  uwzględnia wszelkie koszty, jakie Wykonawca musi ponieść w celu wykonania przedmiotu Umowy zgodnie z jej treścią, obowiązującymi przepisami, dokumentacją projektową i formalnoprawną i Specyfikacją techniczną.</w:t>
      </w:r>
    </w:p>
    <w:p w14:paraId="01A6F5BC" w14:textId="77777777" w:rsidR="00066EA6" w:rsidRDefault="00066EA6" w:rsidP="00FC0F04">
      <w:pPr>
        <w:numPr>
          <w:ilvl w:val="0"/>
          <w:numId w:val="30"/>
        </w:numPr>
        <w:ind w:right="9"/>
        <w:jc w:val="both"/>
      </w:pPr>
      <w:r>
        <w:t>Rozliczenie robót odbywać się będzie na podstawie faktur częściowych i faktury końcowej:</w:t>
      </w:r>
    </w:p>
    <w:p w14:paraId="7D2DE4AA" w14:textId="77777777" w:rsidR="00066EA6" w:rsidRDefault="00066EA6" w:rsidP="00FC0F04">
      <w:pPr>
        <w:numPr>
          <w:ilvl w:val="0"/>
          <w:numId w:val="41"/>
        </w:numPr>
        <w:jc w:val="both"/>
      </w:pPr>
      <w:r>
        <w:t>faktury częściowe do łącznej wysokości 90% Wynagrodzenia, po podpisaniu przez inspektora nadzoru protokołu finansowego sporządzonego na podstawie protokołu odbioru robót/etapu robót lub technicznego,</w:t>
      </w:r>
    </w:p>
    <w:p w14:paraId="64AA56E0" w14:textId="77777777" w:rsidR="00066EA6" w:rsidRDefault="00066EA6" w:rsidP="00FC0F04">
      <w:pPr>
        <w:numPr>
          <w:ilvl w:val="0"/>
          <w:numId w:val="41"/>
        </w:numPr>
        <w:ind w:right="9"/>
        <w:jc w:val="both"/>
      </w:pPr>
      <w:r>
        <w:lastRenderedPageBreak/>
        <w:t>fakturę końcową obejmującą pozostałą kwotę Wynagrodzenia, po podpisaniu przez inspektora nadzoru protokołu finansowego wystawionego na podstawie protokołu odbioru końcowego i przekazaniu sieci do eksploatacji odpowiedniej terenowo jednostki Zamawiającego.</w:t>
      </w:r>
    </w:p>
    <w:p w14:paraId="75D3C42F" w14:textId="77777777" w:rsidR="00066EA6" w:rsidRDefault="00066EA6" w:rsidP="00FC0F04">
      <w:pPr>
        <w:numPr>
          <w:ilvl w:val="0"/>
          <w:numId w:val="30"/>
        </w:numPr>
        <w:ind w:right="9"/>
        <w:jc w:val="both"/>
      </w:pPr>
      <w:r>
        <w:t>Faktury należy wystawiać na podstawie protokołu finansowego wraz ze wskazaniem na wystawionej fakturze następujących danych:</w:t>
      </w:r>
    </w:p>
    <w:p w14:paraId="581A4618" w14:textId="77777777" w:rsidR="00066EA6" w:rsidRDefault="00066EA6" w:rsidP="00066EA6">
      <w:pPr>
        <w:ind w:left="360" w:right="9"/>
        <w:jc w:val="both"/>
      </w:pPr>
      <w:r>
        <w:t xml:space="preserve">- wymaganych przepisami o podatku od towarów i usług, </w:t>
      </w:r>
    </w:p>
    <w:p w14:paraId="02FFECDA" w14:textId="77777777" w:rsidR="00066EA6" w:rsidRDefault="00066EA6" w:rsidP="00066EA6">
      <w:pPr>
        <w:ind w:left="360" w:right="9"/>
        <w:jc w:val="both"/>
      </w:pPr>
      <w:r>
        <w:t xml:space="preserve">- zawierające informacje dotyczące odbiorcy płatności, </w:t>
      </w:r>
    </w:p>
    <w:p w14:paraId="2F2E0A6A" w14:textId="77777777" w:rsidR="00066EA6" w:rsidRDefault="00066EA6" w:rsidP="00066EA6">
      <w:pPr>
        <w:ind w:left="360" w:right="9"/>
        <w:jc w:val="both"/>
      </w:pPr>
      <w:r>
        <w:t>- dotyczące umowy zamówienia,</w:t>
      </w:r>
    </w:p>
    <w:p w14:paraId="1452463A" w14:textId="77777777" w:rsidR="00066EA6" w:rsidRDefault="00066EA6" w:rsidP="00066EA6">
      <w:pPr>
        <w:ind w:left="360" w:right="9"/>
        <w:jc w:val="both"/>
      </w:pPr>
      <w:r>
        <w:t xml:space="preserve">- numeru zamówienia zakupu </w:t>
      </w:r>
      <w:r>
        <w:rPr>
          <w:i/>
        </w:rPr>
        <w:t>(ZZ)</w:t>
      </w:r>
      <w:r>
        <w:t>.</w:t>
      </w:r>
    </w:p>
    <w:p w14:paraId="335CCEA7" w14:textId="77777777" w:rsidR="00066EA6" w:rsidRDefault="00066EA6" w:rsidP="00FC0F04">
      <w:pPr>
        <w:numPr>
          <w:ilvl w:val="0"/>
          <w:numId w:val="30"/>
        </w:numPr>
        <w:ind w:right="9"/>
        <w:jc w:val="both"/>
      </w:pPr>
      <w:r>
        <w:t>Faktury nie mogą być wystawiane przy użyciu pisma odręcznego.</w:t>
      </w:r>
    </w:p>
    <w:p w14:paraId="0A709D42" w14:textId="77777777" w:rsidR="00066EA6" w:rsidRDefault="00066EA6" w:rsidP="00FC0F04">
      <w:pPr>
        <w:numPr>
          <w:ilvl w:val="0"/>
          <w:numId w:val="30"/>
        </w:numPr>
        <w:ind w:right="9"/>
        <w:jc w:val="both"/>
      </w:pPr>
      <w:r>
        <w:t>W przypadku obciążenia Zamawiającego kosztami za zajęcie pasa drogowego oraz pasa frontu robót na czas realizacji przedmiotu Umowy koszty te ponosić będzie Zamawiający, a następnie obciąży nimi Wykonawcę.</w:t>
      </w:r>
    </w:p>
    <w:p w14:paraId="1D4DB67C" w14:textId="77777777" w:rsidR="00066EA6" w:rsidRDefault="00066EA6" w:rsidP="00FC0F04">
      <w:pPr>
        <w:numPr>
          <w:ilvl w:val="0"/>
          <w:numId w:val="30"/>
        </w:numPr>
        <w:ind w:right="9"/>
        <w:jc w:val="both"/>
      </w:pPr>
      <w:r>
        <w:t>W przypadku zaniechania przez Wykonawcę wykonania obowiązku uporządkowania terenu budowy, renowacji terenu, przekazania terenu właścicielom, odtworzenia nawierzchni jezdni, chodników, trawników lub nasadzenia drzew i krzewów na odcinkach prowadzonych robót wraz ze strefą rozgęszczenia gruntu w zakresie przekazanego terenu pod budowę, koszty te ponosić będzie Zamawiający, a następnie obciąży nimi Wykonawcę.</w:t>
      </w:r>
    </w:p>
    <w:p w14:paraId="495E6DCA" w14:textId="77777777" w:rsidR="00066EA6" w:rsidRDefault="00066EA6" w:rsidP="00FC0F04">
      <w:pPr>
        <w:numPr>
          <w:ilvl w:val="0"/>
          <w:numId w:val="30"/>
        </w:numPr>
        <w:ind w:right="9"/>
        <w:jc w:val="both"/>
      </w:pPr>
      <w:r>
        <w:t xml:space="preserve">Wykonawca będzie wystawiał faktury nie później niż po upływie </w:t>
      </w:r>
      <w:r>
        <w:rPr>
          <w:b/>
        </w:rPr>
        <w:t>3 dni</w:t>
      </w:r>
      <w:r>
        <w:t xml:space="preserve"> od dnia podpisania przez Strony bez zastrzeżeń wymaganego protokołu finansowego.</w:t>
      </w:r>
    </w:p>
    <w:p w14:paraId="46A6C7CF" w14:textId="77777777" w:rsidR="00066EA6" w:rsidRDefault="00066EA6" w:rsidP="00066EA6">
      <w:pPr>
        <w:ind w:right="9"/>
        <w:jc w:val="both"/>
      </w:pPr>
    </w:p>
    <w:p w14:paraId="5F7CE0D7" w14:textId="77777777" w:rsidR="00380F75" w:rsidRPr="00066EA6" w:rsidRDefault="00380F75" w:rsidP="00066EA6">
      <w:pPr>
        <w:ind w:left="284" w:hanging="284"/>
        <w:jc w:val="center"/>
        <w:rPr>
          <w:b/>
          <w:lang w:val="pl-PL"/>
        </w:rPr>
      </w:pPr>
      <w:r w:rsidRPr="00066EA6">
        <w:rPr>
          <w:b/>
          <w:lang w:val="pl-PL"/>
        </w:rPr>
        <w:t>§ 14.</w:t>
      </w:r>
    </w:p>
    <w:p w14:paraId="54CA6F19" w14:textId="77777777" w:rsidR="00380F75" w:rsidRPr="00066EA6" w:rsidRDefault="00380F75" w:rsidP="00FC0F04">
      <w:pPr>
        <w:numPr>
          <w:ilvl w:val="0"/>
          <w:numId w:val="16"/>
        </w:numPr>
        <w:ind w:left="426" w:right="-3" w:hanging="426"/>
        <w:jc w:val="both"/>
        <w:rPr>
          <w:lang w:val="pl-PL"/>
        </w:rPr>
      </w:pPr>
      <w:r w:rsidRPr="00066EA6">
        <w:rPr>
          <w:lang w:val="pl-PL"/>
        </w:rPr>
        <w:t>Ustala się następujący sposób zapłaty Wynagrodzenia za przedmiot Umowy:</w:t>
      </w:r>
    </w:p>
    <w:p w14:paraId="7514E77F" w14:textId="26E539A8" w:rsidR="00380F75" w:rsidRPr="00066EA6" w:rsidRDefault="00380F75" w:rsidP="00FC0F04">
      <w:pPr>
        <w:numPr>
          <w:ilvl w:val="1"/>
          <w:numId w:val="19"/>
        </w:numPr>
        <w:ind w:left="851" w:right="-3" w:hanging="426"/>
        <w:jc w:val="both"/>
        <w:rPr>
          <w:lang w:val="pl-PL"/>
        </w:rPr>
      </w:pPr>
      <w:r w:rsidRPr="00066EA6">
        <w:rPr>
          <w:lang w:val="pl-PL"/>
        </w:rPr>
        <w:t xml:space="preserve">Wykonawca wystawi faktury na </w:t>
      </w:r>
      <w:proofErr w:type="spellStart"/>
      <w:r w:rsidRPr="00066EA6">
        <w:rPr>
          <w:lang w:val="pl-PL"/>
        </w:rPr>
        <w:t>Veolia</w:t>
      </w:r>
      <w:proofErr w:type="spellEnd"/>
      <w:r w:rsidRPr="00066EA6">
        <w:rPr>
          <w:lang w:val="pl-PL"/>
        </w:rPr>
        <w:t xml:space="preserve"> Energia Warszawa S.A., ul. Stefana Batorego 2, 02-591 Warszawa, po podpisaniu przez inspektorów nadzoru z ramienia Zamawiającego odpowiedniego protokołu finansowego,</w:t>
      </w:r>
    </w:p>
    <w:p w14:paraId="3E01F609" w14:textId="2DF35867" w:rsidR="00380F75" w:rsidRPr="00066EA6" w:rsidRDefault="00380F75" w:rsidP="00FC0F04">
      <w:pPr>
        <w:numPr>
          <w:ilvl w:val="1"/>
          <w:numId w:val="19"/>
        </w:numPr>
        <w:ind w:left="851" w:right="-3" w:hanging="426"/>
        <w:jc w:val="both"/>
        <w:rPr>
          <w:lang w:val="pl-PL"/>
        </w:rPr>
      </w:pPr>
      <w:r w:rsidRPr="00066EA6">
        <w:rPr>
          <w:lang w:val="pl-PL"/>
        </w:rPr>
        <w:t xml:space="preserve">należności Wykonawcy z tytułu realizacji Umowy będą płatne w terminie 30 dni od daty </w:t>
      </w:r>
      <w:r w:rsidR="009D00FF">
        <w:rPr>
          <w:color w:val="000000"/>
        </w:rPr>
        <w:t>doręczenia Zamawiającemu w sposób zgodny z Umową i przepisami prawa prawidłowej faktury VAT</w:t>
      </w:r>
      <w:r w:rsidR="009D00FF" w:rsidRPr="00066EA6">
        <w:rPr>
          <w:color w:val="000000"/>
        </w:rPr>
        <w:t>.</w:t>
      </w:r>
    </w:p>
    <w:p w14:paraId="6C489DB2" w14:textId="77777777" w:rsidR="00380F75" w:rsidRPr="00066EA6" w:rsidRDefault="00380F75" w:rsidP="00FC0F04">
      <w:pPr>
        <w:numPr>
          <w:ilvl w:val="0"/>
          <w:numId w:val="16"/>
        </w:numPr>
        <w:ind w:left="426" w:right="-3" w:hanging="426"/>
        <w:jc w:val="both"/>
        <w:rPr>
          <w:lang w:val="pl-PL"/>
        </w:rPr>
      </w:pPr>
      <w:r w:rsidRPr="00066EA6">
        <w:rPr>
          <w:lang w:val="pl-PL"/>
        </w:rPr>
        <w:t>Za datę płatności uznaje się datę obciążenia rachunku Zamawiającego kwotą płatności.</w:t>
      </w:r>
    </w:p>
    <w:p w14:paraId="7A200A91" w14:textId="2EE5C6D5" w:rsidR="009D00FF" w:rsidRPr="00066EA6" w:rsidRDefault="009D00FF" w:rsidP="00FC0F04">
      <w:pPr>
        <w:numPr>
          <w:ilvl w:val="0"/>
          <w:numId w:val="16"/>
        </w:numPr>
        <w:ind w:left="426" w:right="-3" w:hanging="426"/>
        <w:jc w:val="both"/>
        <w:rPr>
          <w:lang w:val="pl-PL"/>
        </w:rPr>
      </w:pPr>
      <w:r w:rsidRPr="009D00FF">
        <w:rPr>
          <w:lang w:val="pl-PL"/>
        </w:rPr>
        <w:t xml:space="preserve">Wynagrodzenie </w:t>
      </w:r>
      <w:r w:rsidRPr="00066EA6">
        <w:rPr>
          <w:lang w:val="pl-PL"/>
        </w:rPr>
        <w:t xml:space="preserve">Wykonawcy płatne </w:t>
      </w:r>
      <w:r w:rsidRPr="009D00FF">
        <w:rPr>
          <w:lang w:val="pl-PL"/>
        </w:rPr>
        <w:t xml:space="preserve">będzie </w:t>
      </w:r>
      <w:r w:rsidRPr="00066EA6">
        <w:rPr>
          <w:lang w:val="pl-PL"/>
        </w:rPr>
        <w:t>przelewem na rachunek bankowy Wykonawcy</w:t>
      </w:r>
      <w:r w:rsidRPr="009D00FF">
        <w:rPr>
          <w:lang w:val="pl-PL"/>
        </w:rPr>
        <w:t xml:space="preserve"> o numerze _________________. </w:t>
      </w:r>
    </w:p>
    <w:p w14:paraId="49A5C715" w14:textId="13577987" w:rsidR="009D00FF" w:rsidRPr="009D00FF" w:rsidRDefault="009D00FF" w:rsidP="00FC0F04">
      <w:pPr>
        <w:numPr>
          <w:ilvl w:val="0"/>
          <w:numId w:val="16"/>
        </w:numPr>
        <w:ind w:left="426" w:right="-3" w:hanging="426"/>
        <w:jc w:val="both"/>
        <w:rPr>
          <w:lang w:val="pl-PL"/>
        </w:rPr>
      </w:pPr>
      <w:r w:rsidRPr="009D00FF">
        <w:rPr>
          <w:lang w:val="pl-PL"/>
        </w:rPr>
        <w:t xml:space="preserve">Fakturę, o której mowa w ust. </w:t>
      </w:r>
      <w:r>
        <w:rPr>
          <w:lang w:val="pl-PL"/>
        </w:rPr>
        <w:t>1</w:t>
      </w:r>
      <w:r w:rsidRPr="009D00FF">
        <w:rPr>
          <w:lang w:val="pl-PL"/>
        </w:rPr>
        <w:t xml:space="preserve"> powyżej, do dnia:</w:t>
      </w:r>
    </w:p>
    <w:p w14:paraId="77D35195" w14:textId="77777777" w:rsidR="009D00FF" w:rsidRPr="009D00FF" w:rsidRDefault="009D00FF" w:rsidP="00FC0F04">
      <w:pPr>
        <w:numPr>
          <w:ilvl w:val="1"/>
          <w:numId w:val="61"/>
        </w:numPr>
        <w:ind w:left="851" w:right="-3"/>
        <w:jc w:val="both"/>
        <w:rPr>
          <w:lang w:val="pl-PL"/>
        </w:rPr>
      </w:pPr>
      <w:r w:rsidRPr="009D00FF">
        <w:rPr>
          <w:lang w:val="pl-PL"/>
        </w:rPr>
        <w:t>31 stycznia 2026 roku – w przypadku Wykonawcy, którego wartość sprzedaży za rok 2024 przekroczyła 200 milionów złotych brutto,</w:t>
      </w:r>
    </w:p>
    <w:p w14:paraId="00EDC2FC" w14:textId="77777777" w:rsidR="009D00FF" w:rsidRPr="009D00FF" w:rsidRDefault="009D00FF" w:rsidP="00FC0F04">
      <w:pPr>
        <w:numPr>
          <w:ilvl w:val="1"/>
          <w:numId w:val="61"/>
        </w:numPr>
        <w:ind w:left="851" w:right="-3"/>
        <w:jc w:val="both"/>
        <w:rPr>
          <w:lang w:val="pl-PL"/>
        </w:rPr>
      </w:pPr>
      <w:r w:rsidRPr="009D00FF">
        <w:rPr>
          <w:lang w:val="pl-PL"/>
        </w:rPr>
        <w:t>31 marca 2026 roku – w przypadku Wykonawcy, którego wartość sprzedaży za rok 2024 mieściła się w przedziale poniżej 200 milionów złotych brutto, ale większym niż 10 tysięcy złotych miesięcznie (z zastrzeżeniem, że jeśli wartość sprzedaży podatnika w miesiącu nie przekroczy 10 tysięcy złotych, to pojedyncza wartość sprzedaży na pojedynczej fakturze nie może przekroczyć 450 złotych),</w:t>
      </w:r>
    </w:p>
    <w:p w14:paraId="4FE5DDC5" w14:textId="3A32294D" w:rsidR="009D00FF" w:rsidRDefault="009D00FF" w:rsidP="00FC0F04">
      <w:pPr>
        <w:numPr>
          <w:ilvl w:val="1"/>
          <w:numId w:val="61"/>
        </w:numPr>
        <w:ind w:left="851" w:right="-3"/>
        <w:jc w:val="both"/>
        <w:rPr>
          <w:lang w:val="pl-PL"/>
        </w:rPr>
      </w:pPr>
      <w:r w:rsidRPr="009D00FF">
        <w:rPr>
          <w:lang w:val="pl-PL"/>
        </w:rPr>
        <w:t xml:space="preserve">31 grudnia 2026 roku – w przypadku Wykonawców innych, niż wskazani w </w:t>
      </w:r>
      <w:r w:rsidR="005B367D">
        <w:rPr>
          <w:lang w:val="pl-PL"/>
        </w:rPr>
        <w:t>punkcie 1 i 2</w:t>
      </w:r>
      <w:r w:rsidRPr="009D00FF">
        <w:rPr>
          <w:lang w:val="pl-PL"/>
        </w:rPr>
        <w:t>,</w:t>
      </w:r>
    </w:p>
    <w:p w14:paraId="147843E4" w14:textId="77777777" w:rsidR="009D00FF" w:rsidRPr="00066EA6" w:rsidRDefault="009D00FF" w:rsidP="00066EA6">
      <w:pPr>
        <w:ind w:left="426" w:right="-3" w:hanging="426"/>
        <w:jc w:val="both"/>
        <w:rPr>
          <w:lang w:val="pl-PL"/>
        </w:rPr>
      </w:pPr>
    </w:p>
    <w:p w14:paraId="25C0C414" w14:textId="00604EA8" w:rsidR="00271B0F" w:rsidRPr="00FE6719" w:rsidRDefault="00B15313" w:rsidP="005B367D">
      <w:pPr>
        <w:ind w:left="426" w:right="-3"/>
        <w:jc w:val="both"/>
        <w:rPr>
          <w:lang w:val="pl-PL"/>
        </w:rPr>
      </w:pPr>
      <w:r w:rsidRPr="00FE6719">
        <w:rPr>
          <w:color w:val="000000"/>
        </w:rPr>
        <w:t xml:space="preserve">Wykonawca jest zobowiązany dostarczyć na adres stacjonarny: </w:t>
      </w:r>
      <w:r w:rsidRPr="00FE6719">
        <w:t>Kancelarii Zamawiającego mieszczącej się przy ul. Stefana Batorego 2, 02-591 Warszawa</w:t>
      </w:r>
    </w:p>
    <w:p w14:paraId="77B83D46" w14:textId="77777777" w:rsidR="009D00FF" w:rsidRPr="00FE6719" w:rsidRDefault="009D00FF" w:rsidP="00FC0F04">
      <w:pPr>
        <w:numPr>
          <w:ilvl w:val="0"/>
          <w:numId w:val="16"/>
        </w:numPr>
        <w:ind w:left="426" w:right="-3" w:hanging="426"/>
        <w:jc w:val="both"/>
        <w:rPr>
          <w:lang w:val="pl-PL"/>
        </w:rPr>
      </w:pPr>
      <w:r w:rsidRPr="00FE6719">
        <w:rPr>
          <w:lang w:val="pl-PL"/>
        </w:rPr>
        <w:t xml:space="preserve">Po dniu określonym w ust. 4 Wykonawca zobowiązany jest do wystawienia faktur ustrukturyzowanych z wykorzystaniem Krajowego Systemu e-Faktur (dalej: </w:t>
      </w:r>
      <w:proofErr w:type="spellStart"/>
      <w:r w:rsidRPr="00FE6719">
        <w:rPr>
          <w:lang w:val="pl-PL"/>
        </w:rPr>
        <w:t>KSeF</w:t>
      </w:r>
      <w:proofErr w:type="spellEnd"/>
      <w:r w:rsidRPr="00FE6719">
        <w:rPr>
          <w:lang w:val="pl-PL"/>
        </w:rPr>
        <w:t xml:space="preserve">) za pomocą oprogramowania interfejsowego, w postaci elektronicznej i zgodnie z wzorem dokumentu elektronicznego w rozumieniu ustawy z dnia 17 lutego 2005 roku o informatyzacji działalności podmiotów realizujących zadania publiczne. W przypadku wystąpienia awarii </w:t>
      </w:r>
      <w:proofErr w:type="spellStart"/>
      <w:r w:rsidRPr="00FE6719">
        <w:rPr>
          <w:lang w:val="pl-PL"/>
        </w:rPr>
        <w:t>KSeF</w:t>
      </w:r>
      <w:proofErr w:type="spellEnd"/>
      <w:r w:rsidRPr="00FE6719">
        <w:rPr>
          <w:lang w:val="pl-PL"/>
        </w:rPr>
        <w:t xml:space="preserve"> Wykonawca jest upoważniony do wystawienia faktury w postaci elektronicznej zgodnie z wzorem udostępnionym na podstawie art. 106gb ust. 8. Ustawy o podatku od towarów i usług. W przypadku wystawienia faktur w trybie, o którym mowa w zdaniu poprzedzającym:</w:t>
      </w:r>
    </w:p>
    <w:p w14:paraId="7213AF05" w14:textId="77777777" w:rsidR="009D00FF" w:rsidRPr="00FE6719" w:rsidRDefault="009D00FF" w:rsidP="00FC0F04">
      <w:pPr>
        <w:numPr>
          <w:ilvl w:val="0"/>
          <w:numId w:val="62"/>
        </w:numPr>
        <w:ind w:left="851" w:right="-3"/>
        <w:jc w:val="both"/>
        <w:rPr>
          <w:lang w:val="pl-PL"/>
        </w:rPr>
      </w:pPr>
      <w:r w:rsidRPr="00FE6719">
        <w:rPr>
          <w:lang w:val="pl-PL"/>
        </w:rPr>
        <w:t>Odpowiednie zastosowanie znajdą reguły przesyłania faktur na adres elektroniczny, o których mowa w ust. 4 oraz</w:t>
      </w:r>
    </w:p>
    <w:p w14:paraId="782E581C" w14:textId="77777777" w:rsidR="009D00FF" w:rsidRPr="00FE6719" w:rsidRDefault="009D00FF" w:rsidP="00FC0F04">
      <w:pPr>
        <w:numPr>
          <w:ilvl w:val="0"/>
          <w:numId w:val="62"/>
        </w:numPr>
        <w:ind w:left="851" w:right="-3"/>
        <w:jc w:val="both"/>
        <w:rPr>
          <w:lang w:val="pl-PL"/>
        </w:rPr>
      </w:pPr>
      <w:r w:rsidRPr="00FE6719">
        <w:rPr>
          <w:lang w:val="pl-PL"/>
        </w:rPr>
        <w:t xml:space="preserve">Wykonawca zobowiązany jest aby dopilnować, aby faktura, która zostanie wystawiona w przypadku awarii, nie została ponowienie wysłana do Zamawiającego z wykorzystaniem </w:t>
      </w:r>
      <w:proofErr w:type="spellStart"/>
      <w:r w:rsidRPr="00FE6719">
        <w:rPr>
          <w:lang w:val="pl-PL"/>
        </w:rPr>
        <w:t>KSeF</w:t>
      </w:r>
      <w:proofErr w:type="spellEnd"/>
      <w:r w:rsidRPr="00FE6719">
        <w:rPr>
          <w:lang w:val="pl-PL"/>
        </w:rPr>
        <w:t>.</w:t>
      </w:r>
    </w:p>
    <w:p w14:paraId="24F72FC5" w14:textId="77777777" w:rsidR="009D00FF" w:rsidRPr="00FE6719" w:rsidRDefault="009D00FF" w:rsidP="00FC0F04">
      <w:pPr>
        <w:numPr>
          <w:ilvl w:val="0"/>
          <w:numId w:val="16"/>
        </w:numPr>
        <w:ind w:left="426" w:right="-3" w:hanging="426"/>
        <w:jc w:val="both"/>
        <w:rPr>
          <w:lang w:val="pl-PL"/>
        </w:rPr>
      </w:pPr>
      <w:r w:rsidRPr="00FE6719">
        <w:rPr>
          <w:lang w:val="pl-PL"/>
        </w:rPr>
        <w:t>Wykonawca zapewnia, iż faktury elektroniczne, o których mowa w ust. 4 będą:</w:t>
      </w:r>
    </w:p>
    <w:p w14:paraId="39F06D50" w14:textId="77777777" w:rsidR="009D00FF" w:rsidRPr="009D00FF" w:rsidRDefault="009D00FF" w:rsidP="00FC0F04">
      <w:pPr>
        <w:numPr>
          <w:ilvl w:val="0"/>
          <w:numId w:val="63"/>
        </w:numPr>
        <w:ind w:left="851" w:right="-3"/>
        <w:jc w:val="both"/>
        <w:rPr>
          <w:lang w:val="pl-PL"/>
        </w:rPr>
      </w:pPr>
      <w:r w:rsidRPr="009D00FF">
        <w:rPr>
          <w:lang w:val="pl-PL"/>
        </w:rPr>
        <w:t>sporządzone w formacie PDF (</w:t>
      </w:r>
      <w:proofErr w:type="spellStart"/>
      <w:r w:rsidRPr="009D00FF">
        <w:rPr>
          <w:lang w:val="pl-PL"/>
        </w:rPr>
        <w:t>Portable</w:t>
      </w:r>
      <w:proofErr w:type="spellEnd"/>
      <w:r w:rsidRPr="009D00FF">
        <w:rPr>
          <w:lang w:val="pl-PL"/>
        </w:rPr>
        <w:t xml:space="preserve"> </w:t>
      </w:r>
      <w:proofErr w:type="spellStart"/>
      <w:r w:rsidRPr="009D00FF">
        <w:rPr>
          <w:lang w:val="pl-PL"/>
        </w:rPr>
        <w:t>DocumentFormat</w:t>
      </w:r>
      <w:proofErr w:type="spellEnd"/>
      <w:r w:rsidRPr="009D00FF">
        <w:rPr>
          <w:lang w:val="pl-PL"/>
        </w:rPr>
        <w:t>) i będą przesłane z adresu email Wykonawcy: _______________,</w:t>
      </w:r>
    </w:p>
    <w:p w14:paraId="579E5A3F" w14:textId="2FAC5130" w:rsidR="009D00FF" w:rsidRPr="009D00FF" w:rsidRDefault="001B4D99" w:rsidP="00FC0F04">
      <w:pPr>
        <w:numPr>
          <w:ilvl w:val="0"/>
          <w:numId w:val="63"/>
        </w:numPr>
        <w:ind w:left="851" w:right="-3"/>
        <w:jc w:val="both"/>
        <w:rPr>
          <w:lang w:val="pl-PL"/>
        </w:rPr>
      </w:pPr>
      <w:r>
        <w:rPr>
          <w:lang w:val="pl-PL"/>
        </w:rPr>
        <w:t>p</w:t>
      </w:r>
      <w:r w:rsidR="009D00FF" w:rsidRPr="009D00FF">
        <w:rPr>
          <w:lang w:val="pl-PL"/>
        </w:rPr>
        <w:t>rzesyłane w odrębnych wiadomościach e-mail, zgodnie z zasadą „jedna faktura - jeden e-mail”</w:t>
      </w:r>
    </w:p>
    <w:p w14:paraId="70F907F6" w14:textId="77777777" w:rsidR="009D00FF" w:rsidRPr="009D00FF" w:rsidRDefault="009D00FF" w:rsidP="00FC0F04">
      <w:pPr>
        <w:numPr>
          <w:ilvl w:val="0"/>
          <w:numId w:val="16"/>
        </w:numPr>
        <w:ind w:left="426" w:right="-3" w:hanging="426"/>
        <w:jc w:val="both"/>
        <w:rPr>
          <w:lang w:val="pl-PL"/>
        </w:rPr>
      </w:pPr>
      <w:r w:rsidRPr="009D00FF">
        <w:rPr>
          <w:lang w:val="pl-PL"/>
        </w:rPr>
        <w:t>Zmiany miejsca dostarczania faktur lub adresów e-mail właściwych do wysyłki lub odbioru faktur elektronicznych, mogą być dokonywane jednostronnie przez każdą ze Stron z zachowaniem formy pisemnej (pod rygorem nieważności) i nie wymagają aneksu do Umowy.</w:t>
      </w:r>
    </w:p>
    <w:p w14:paraId="1CB369D9" w14:textId="77777777" w:rsidR="009D00FF" w:rsidRPr="009D00FF" w:rsidRDefault="009D00FF" w:rsidP="00FC0F04">
      <w:pPr>
        <w:numPr>
          <w:ilvl w:val="0"/>
          <w:numId w:val="16"/>
        </w:numPr>
        <w:ind w:left="426" w:right="-3" w:hanging="426"/>
        <w:jc w:val="both"/>
        <w:rPr>
          <w:lang w:val="pl-PL"/>
        </w:rPr>
      </w:pPr>
      <w:r w:rsidRPr="009D00FF">
        <w:rPr>
          <w:lang w:val="pl-PL"/>
        </w:rPr>
        <w:t>W przypadku, gdy w danym miesiącu kalendarzowym podpisany zostanie więcej niż jeden protokół odbioru, Wykonawca zobowiązany jest do wystawienia faktury łącznej dla wszystkich prac wykonanych w danym miesiącu kalendarzowym, z uwzględnieniem podziału na punkty kontrolne.</w:t>
      </w:r>
    </w:p>
    <w:p w14:paraId="29F05884" w14:textId="77777777" w:rsidR="009D00FF" w:rsidRPr="009D00FF" w:rsidRDefault="009D00FF" w:rsidP="00FC0F04">
      <w:pPr>
        <w:numPr>
          <w:ilvl w:val="0"/>
          <w:numId w:val="16"/>
        </w:numPr>
        <w:ind w:left="426" w:right="-3" w:hanging="426"/>
        <w:jc w:val="both"/>
        <w:rPr>
          <w:lang w:val="pl-PL"/>
        </w:rPr>
      </w:pPr>
      <w:r w:rsidRPr="009D00FF">
        <w:rPr>
          <w:lang w:val="pl-PL"/>
        </w:rPr>
        <w:t>Wykonawca zobowiązany jest umieścić na fakturze numer zamówienia nadany przez Zamawiającego. Ponadto Strony ustalają, iż faktury wystawiane Zamawiającemu przez Wykonawcę nie będą przygotowywane w całości lub części (wypełniane) pismem odręcznym.</w:t>
      </w:r>
    </w:p>
    <w:p w14:paraId="048079A7" w14:textId="77777777" w:rsidR="009D00FF" w:rsidRPr="009D00FF" w:rsidRDefault="009D00FF" w:rsidP="00FC0F04">
      <w:pPr>
        <w:numPr>
          <w:ilvl w:val="0"/>
          <w:numId w:val="16"/>
        </w:numPr>
        <w:ind w:left="426" w:right="-3" w:hanging="426"/>
        <w:jc w:val="both"/>
        <w:rPr>
          <w:lang w:val="pl-PL"/>
        </w:rPr>
      </w:pPr>
      <w:r w:rsidRPr="009D00FF">
        <w:rPr>
          <w:lang w:val="pl-PL"/>
        </w:rPr>
        <w:t>Strony ustalają, że za datę zapłaty faktury uważać będą datę obciążenia rachunku bankowego Zamawiającego.</w:t>
      </w:r>
    </w:p>
    <w:p w14:paraId="4FC7A9E6" w14:textId="77777777" w:rsidR="009D00FF" w:rsidRPr="009D00FF" w:rsidRDefault="009D00FF" w:rsidP="00FC0F04">
      <w:pPr>
        <w:numPr>
          <w:ilvl w:val="0"/>
          <w:numId w:val="16"/>
        </w:numPr>
        <w:ind w:left="426" w:right="-3" w:hanging="426"/>
        <w:jc w:val="both"/>
        <w:rPr>
          <w:lang w:val="pl-PL"/>
        </w:rPr>
      </w:pPr>
      <w:r w:rsidRPr="009D00FF">
        <w:rPr>
          <w:lang w:val="pl-PL"/>
        </w:rPr>
        <w:t>Wykonawca oświadcza, że wystawia, posiada i przechowuje wszystkie dokumenty - zgodnie z obowiązującymi przepisami ustawy z dnia 11 marca 2004 r. o podatku od towarów i usług, a w szczególności z art. 106 a-r i 112 tej ustawy oraz wydanymi na jej podstawie przepisami wykonawczymi.</w:t>
      </w:r>
    </w:p>
    <w:p w14:paraId="39CDB92B" w14:textId="1F8EC6FE" w:rsidR="009D00FF" w:rsidRPr="009D00FF" w:rsidRDefault="009D00FF" w:rsidP="00FC0F04">
      <w:pPr>
        <w:numPr>
          <w:ilvl w:val="0"/>
          <w:numId w:val="16"/>
        </w:numPr>
        <w:ind w:left="426" w:right="-3" w:hanging="426"/>
        <w:jc w:val="both"/>
        <w:rPr>
          <w:lang w:val="pl-PL"/>
        </w:rPr>
      </w:pPr>
      <w:r w:rsidRPr="009D00FF">
        <w:rPr>
          <w:lang w:val="pl-PL"/>
        </w:rPr>
        <w:t xml:space="preserve">W przypadku, gdy Wykonawca uchybi obowiązkom określonym w przepisach, o których mowa w ust. </w:t>
      </w:r>
      <w:r w:rsidR="00142E8D" w:rsidRPr="009D00FF">
        <w:rPr>
          <w:lang w:val="pl-PL"/>
        </w:rPr>
        <w:t>1</w:t>
      </w:r>
      <w:r w:rsidR="00142E8D">
        <w:rPr>
          <w:lang w:val="pl-PL"/>
        </w:rPr>
        <w:t>1</w:t>
      </w:r>
      <w:r w:rsidR="00142E8D" w:rsidRPr="009D00FF">
        <w:rPr>
          <w:lang w:val="pl-PL"/>
        </w:rPr>
        <w:t xml:space="preserve"> </w:t>
      </w:r>
      <w:r w:rsidRPr="009D00FF">
        <w:rPr>
          <w:lang w:val="pl-PL"/>
        </w:rPr>
        <w:t xml:space="preserve">lub regule określonej w ust. 4 </w:t>
      </w:r>
      <w:r w:rsidR="005B367D">
        <w:rPr>
          <w:lang w:val="pl-PL"/>
        </w:rPr>
        <w:t>pkt 2</w:t>
      </w:r>
      <w:r w:rsidR="003712A7">
        <w:rPr>
          <w:lang w:val="pl-PL"/>
        </w:rPr>
        <w:t>, a</w:t>
      </w:r>
      <w:r w:rsidRPr="009D00FF">
        <w:rPr>
          <w:lang w:val="pl-PL"/>
        </w:rPr>
        <w:t xml:space="preserve"> Zamawiający poniesie z tego tytułu szkodę, Wykonawca zobowiązany jest do jej naprawienia w pełnej wysokości, w szczególności zobowiązany jest do zwrotu na rzecz Zamawiającego uiszczonych przez niego kwot odliczeń od podatku VAT, odsetek i kar.</w:t>
      </w:r>
    </w:p>
    <w:p w14:paraId="24456D95" w14:textId="60A106C9" w:rsidR="009D00FF" w:rsidRPr="00066EA6" w:rsidRDefault="009D00FF" w:rsidP="00FC0F04">
      <w:pPr>
        <w:numPr>
          <w:ilvl w:val="0"/>
          <w:numId w:val="16"/>
        </w:numPr>
        <w:ind w:left="426" w:right="-3" w:hanging="426"/>
        <w:jc w:val="both"/>
        <w:rPr>
          <w:lang w:val="pl-PL"/>
        </w:rPr>
      </w:pPr>
      <w:r w:rsidRPr="00066EA6">
        <w:rPr>
          <w:lang w:val="pl-PL"/>
        </w:rPr>
        <w:lastRenderedPageBreak/>
        <w:t xml:space="preserve">Każda ze Stron potwierdza, iż na dzień zawarcia </w:t>
      </w:r>
      <w:r w:rsidRPr="009D00FF">
        <w:rPr>
          <w:lang w:val="pl-PL"/>
        </w:rPr>
        <w:t xml:space="preserve">niniejszej </w:t>
      </w:r>
      <w:r w:rsidRPr="00066EA6">
        <w:rPr>
          <w:lang w:val="pl-PL"/>
        </w:rPr>
        <w:t xml:space="preserve">Umowy jest zarejestrowanym </w:t>
      </w:r>
      <w:r w:rsidRPr="009D00FF">
        <w:rPr>
          <w:lang w:val="pl-PL"/>
        </w:rPr>
        <w:t>podatnikiem</w:t>
      </w:r>
      <w:r w:rsidRPr="00066EA6">
        <w:rPr>
          <w:lang w:val="pl-PL"/>
        </w:rPr>
        <w:t xml:space="preserve"> podatku od towarów i usług.</w:t>
      </w:r>
    </w:p>
    <w:p w14:paraId="1689A122" w14:textId="4BDE79A8" w:rsidR="009D00FF" w:rsidRPr="00066EA6" w:rsidRDefault="009D00FF" w:rsidP="00FC0F04">
      <w:pPr>
        <w:numPr>
          <w:ilvl w:val="0"/>
          <w:numId w:val="16"/>
        </w:numPr>
        <w:ind w:left="426" w:right="-3" w:hanging="426"/>
        <w:jc w:val="both"/>
        <w:rPr>
          <w:lang w:val="pl-PL"/>
        </w:rPr>
      </w:pPr>
      <w:r w:rsidRPr="00066EA6">
        <w:rPr>
          <w:lang w:val="pl-PL"/>
        </w:rPr>
        <w:t>Strony potwierdzają, iż podlegają nieograniczonemu obowiązkowi podatkowemu w</w:t>
      </w:r>
      <w:r w:rsidRPr="009D00FF">
        <w:rPr>
          <w:lang w:val="pl-PL"/>
        </w:rPr>
        <w:t xml:space="preserve"> </w:t>
      </w:r>
      <w:r w:rsidRPr="00066EA6">
        <w:rPr>
          <w:lang w:val="pl-PL"/>
        </w:rPr>
        <w:t>podatku dochodowym na terenie Rzeczpospolitej Polskiej.</w:t>
      </w:r>
    </w:p>
    <w:p w14:paraId="38F74B13" w14:textId="30EE0503" w:rsidR="009D00FF" w:rsidRPr="00066EA6" w:rsidRDefault="009D00FF" w:rsidP="00FC0F04">
      <w:pPr>
        <w:numPr>
          <w:ilvl w:val="0"/>
          <w:numId w:val="16"/>
        </w:numPr>
        <w:ind w:left="426" w:right="-3" w:hanging="426"/>
        <w:jc w:val="both"/>
        <w:rPr>
          <w:lang w:val="pl-PL"/>
        </w:rPr>
      </w:pPr>
      <w:r w:rsidRPr="00066EA6">
        <w:rPr>
          <w:lang w:val="pl-PL"/>
        </w:rPr>
        <w:t>Strony w każdym przypadku dopuszczają możliwość realizacji płatności za zobowiązanie wynikające z Umowy z wykorzystaniem mechanizmu podzielonej płatności, niezależnie od reguł ukonstytuowanych mocą Działu XI, Rozdział 1a ustawy o podatku od towarów i usług. W konsekwencji, dokonanie płatności z</w:t>
      </w:r>
      <w:r w:rsidRPr="009D00FF">
        <w:rPr>
          <w:lang w:val="pl-PL"/>
        </w:rPr>
        <w:t xml:space="preserve"> </w:t>
      </w:r>
      <w:r w:rsidRPr="00066EA6">
        <w:rPr>
          <w:lang w:val="pl-PL"/>
        </w:rPr>
        <w:t>wykorzystaniem przywołanego mechanizmu stanowić będzie wykonanie zobowiązania przez Zamawiającego.</w:t>
      </w:r>
    </w:p>
    <w:p w14:paraId="0207FAD0" w14:textId="56C497B1" w:rsidR="009D00FF" w:rsidRPr="00066EA6" w:rsidRDefault="009D00FF" w:rsidP="00FC0F04">
      <w:pPr>
        <w:numPr>
          <w:ilvl w:val="0"/>
          <w:numId w:val="16"/>
        </w:numPr>
        <w:ind w:left="426" w:right="-3" w:hanging="426"/>
        <w:jc w:val="both"/>
        <w:rPr>
          <w:lang w:val="pl-PL"/>
        </w:rPr>
      </w:pPr>
      <w:r w:rsidRPr="00066EA6">
        <w:rPr>
          <w:lang w:val="pl-PL"/>
        </w:rPr>
        <w:t>Strony oświadczają, iż wszelkie rachunki bankowe wskazane do realizacji płatności w</w:t>
      </w:r>
      <w:r w:rsidRPr="009D00FF">
        <w:rPr>
          <w:lang w:val="pl-PL"/>
        </w:rPr>
        <w:t xml:space="preserve"> </w:t>
      </w:r>
      <w:r w:rsidRPr="00066EA6">
        <w:rPr>
          <w:lang w:val="pl-PL"/>
        </w:rPr>
        <w:t>zakresie</w:t>
      </w:r>
      <w:r w:rsidRPr="009D00FF">
        <w:rPr>
          <w:lang w:val="pl-PL"/>
        </w:rPr>
        <w:t xml:space="preserve"> niniejszej</w:t>
      </w:r>
      <w:r w:rsidRPr="00066EA6">
        <w:rPr>
          <w:lang w:val="pl-PL"/>
        </w:rPr>
        <w:t xml:space="preserve"> Umowy zostały zgłoszone do elektronicznego rejestru prowadzonego przez Szefa Krajowej Administracji Skarbowej</w:t>
      </w:r>
      <w:r w:rsidRPr="009D00FF">
        <w:rPr>
          <w:lang w:val="pl-PL"/>
        </w:rPr>
        <w:t> </w:t>
      </w:r>
      <w:r w:rsidRPr="00066EA6">
        <w:rPr>
          <w:lang w:val="pl-PL"/>
        </w:rPr>
        <w:t xml:space="preserve"> w ramach tzw. „białej listy podatników” (zwanego dalej „Wykazem”), o którym mowa w ustawie o podatku od towarów i usług. Jeżeli przed realizacją płatności Zamawiający poweźmie informację o braku zaewidencjonowania rachunku bankowego wskazanego w</w:t>
      </w:r>
      <w:r w:rsidRPr="009D00FF">
        <w:rPr>
          <w:lang w:val="pl-PL"/>
        </w:rPr>
        <w:t xml:space="preserve"> niniejszej </w:t>
      </w:r>
      <w:r w:rsidRPr="00066EA6">
        <w:rPr>
          <w:lang w:val="pl-PL"/>
        </w:rPr>
        <w:t>Umowie lub na fakturze w Wykazie, Zamawiający będzie uprawniony do dokonania zapłaty na rachunek bankowy Wykonawcy wskazany w</w:t>
      </w:r>
      <w:r w:rsidRPr="009D00FF">
        <w:rPr>
          <w:lang w:val="pl-PL"/>
        </w:rPr>
        <w:t xml:space="preserve"> </w:t>
      </w:r>
      <w:r w:rsidRPr="00066EA6">
        <w:rPr>
          <w:lang w:val="pl-PL"/>
        </w:rPr>
        <w:t>Wykazie, co będzie stanowić wykonanie zobowiązania Zamawiającego.</w:t>
      </w:r>
    </w:p>
    <w:p w14:paraId="072DA80D" w14:textId="3FF3C90A" w:rsidR="009D00FF" w:rsidRPr="00066EA6" w:rsidRDefault="009D00FF" w:rsidP="00FC0F04">
      <w:pPr>
        <w:numPr>
          <w:ilvl w:val="0"/>
          <w:numId w:val="16"/>
        </w:numPr>
        <w:ind w:left="426" w:right="-3" w:hanging="426"/>
        <w:jc w:val="both"/>
        <w:rPr>
          <w:lang w:val="pl-PL"/>
        </w:rPr>
      </w:pPr>
      <w:r w:rsidRPr="00066EA6">
        <w:rPr>
          <w:lang w:val="pl-PL"/>
        </w:rPr>
        <w:t xml:space="preserve">Zamawiający działając na podstawie art. 4c ustawy z dnia 8 marca 2013 roku o przeciwdziałaniu nadmiernym opóźnieniom w transakcjach handlowych oświadcza, że jest dużym przedsiębiorcą w rozumieniu art. 4 pkt 6 </w:t>
      </w:r>
      <w:r w:rsidRPr="009D00FF">
        <w:rPr>
          <w:lang w:val="pl-PL"/>
        </w:rPr>
        <w:t>ww.</w:t>
      </w:r>
      <w:r w:rsidRPr="00066EA6">
        <w:rPr>
          <w:lang w:val="pl-PL"/>
        </w:rPr>
        <w:t xml:space="preserve"> ustawy.</w:t>
      </w:r>
    </w:p>
    <w:p w14:paraId="7D94ADD3" w14:textId="2E06D702" w:rsidR="009D00FF" w:rsidRPr="00066EA6" w:rsidRDefault="009D00FF" w:rsidP="00FC0F04">
      <w:pPr>
        <w:numPr>
          <w:ilvl w:val="0"/>
          <w:numId w:val="16"/>
        </w:numPr>
        <w:ind w:left="426" w:right="-3" w:hanging="426"/>
        <w:jc w:val="both"/>
        <w:rPr>
          <w:lang w:val="pl-PL"/>
        </w:rPr>
      </w:pPr>
      <w:r w:rsidRPr="00066EA6">
        <w:rPr>
          <w:lang w:val="pl-PL"/>
        </w:rPr>
        <w:t>Wykonawca działając na podstawie art. 4c ustawy z dnia 8 marca 2013 roku o</w:t>
      </w:r>
      <w:r w:rsidRPr="009D00FF">
        <w:rPr>
          <w:lang w:val="pl-PL"/>
        </w:rPr>
        <w:t xml:space="preserve"> </w:t>
      </w:r>
      <w:r w:rsidRPr="00066EA6">
        <w:rPr>
          <w:lang w:val="pl-PL"/>
        </w:rPr>
        <w:t>przeciwdziałaniu nadmiernym opóźnieniom w transakcjach handlowych oświadcza, że [jest</w:t>
      </w:r>
      <w:r w:rsidRPr="009D00FF">
        <w:rPr>
          <w:lang w:val="pl-PL"/>
        </w:rPr>
        <w:t>,/</w:t>
      </w:r>
      <w:r w:rsidRPr="00066EA6">
        <w:rPr>
          <w:lang w:val="pl-PL"/>
        </w:rPr>
        <w:t xml:space="preserve">nie jest] dużym przedsiębiorcą w rozumieniu art. 4 pkt 6 </w:t>
      </w:r>
      <w:r w:rsidRPr="009D00FF">
        <w:rPr>
          <w:lang w:val="pl-PL"/>
        </w:rPr>
        <w:t>ww.</w:t>
      </w:r>
      <w:r w:rsidRPr="00066EA6">
        <w:rPr>
          <w:lang w:val="pl-PL"/>
        </w:rPr>
        <w:t xml:space="preserve"> ustawy.</w:t>
      </w:r>
    </w:p>
    <w:p w14:paraId="4BDD63D7" w14:textId="5B95F515" w:rsidR="009D00FF" w:rsidRPr="00066EA6" w:rsidRDefault="009D00FF" w:rsidP="00FC0F04">
      <w:pPr>
        <w:numPr>
          <w:ilvl w:val="0"/>
          <w:numId w:val="16"/>
        </w:numPr>
        <w:ind w:left="426" w:right="-3" w:hanging="426"/>
        <w:jc w:val="both"/>
        <w:rPr>
          <w:lang w:val="pl-PL"/>
        </w:rPr>
      </w:pPr>
      <w:r w:rsidRPr="00066EA6">
        <w:rPr>
          <w:lang w:val="pl-PL"/>
        </w:rPr>
        <w:t>Wykonawca oświadcza, że rzeczywistym właścicielem, w rozumieniu art.</w:t>
      </w:r>
      <w:r w:rsidRPr="009D00FF">
        <w:rPr>
          <w:lang w:val="pl-PL"/>
        </w:rPr>
        <w:t xml:space="preserve"> </w:t>
      </w:r>
      <w:r w:rsidRPr="00066EA6">
        <w:rPr>
          <w:lang w:val="pl-PL"/>
        </w:rPr>
        <w:t xml:space="preserve">4a pkt 29 ustawy o CIT, </w:t>
      </w:r>
      <w:r w:rsidRPr="009D00FF">
        <w:rPr>
          <w:lang w:val="pl-PL"/>
        </w:rPr>
        <w:t>wskazanego</w:t>
      </w:r>
      <w:r w:rsidRPr="00066EA6">
        <w:rPr>
          <w:lang w:val="pl-PL"/>
        </w:rPr>
        <w:t xml:space="preserve"> w </w:t>
      </w:r>
      <w:r w:rsidRPr="009D00FF">
        <w:rPr>
          <w:lang w:val="pl-PL"/>
        </w:rPr>
        <w:t>Umowie</w:t>
      </w:r>
      <w:r w:rsidRPr="00066EA6">
        <w:rPr>
          <w:lang w:val="pl-PL"/>
        </w:rPr>
        <w:t xml:space="preserve"> wynagrodzenia nie jest podmiot mający miejsca zamieszkania, siedziby ani zarządu na terytorium</w:t>
      </w:r>
      <w:r w:rsidRPr="009D00FF">
        <w:rPr>
          <w:lang w:val="pl-PL"/>
        </w:rPr>
        <w:t xml:space="preserve"> lub w</w:t>
      </w:r>
      <w:r w:rsidRPr="00066EA6">
        <w:rPr>
          <w:lang w:val="pl-PL"/>
        </w:rPr>
        <w:t xml:space="preserve"> kraju stosującym szkodliwą konkurencję podatkową w zakresie podatku dochodowego od osób prawnych, określone w Rozporządzeniu Ministra Finansów z dnia 28 marca 2019 </w:t>
      </w:r>
      <w:r w:rsidRPr="009D00FF">
        <w:rPr>
          <w:lang w:val="pl-PL"/>
        </w:rPr>
        <w:t>r.</w:t>
      </w:r>
      <w:r w:rsidRPr="00066EA6">
        <w:rPr>
          <w:lang w:val="pl-PL"/>
        </w:rPr>
        <w:t xml:space="preserve"> Wykonawca zobowiązuje się poinformować Zamawiającego </w:t>
      </w:r>
      <w:r w:rsidRPr="009D00FF">
        <w:rPr>
          <w:lang w:val="pl-PL"/>
        </w:rPr>
        <w:t>w</w:t>
      </w:r>
      <w:r w:rsidRPr="00066EA6">
        <w:rPr>
          <w:lang w:val="pl-PL"/>
        </w:rPr>
        <w:t xml:space="preserve"> przypadku jakichkolwiek zmian w zakresie wskazanej wyżej informacji.</w:t>
      </w:r>
    </w:p>
    <w:p w14:paraId="074C04E7" w14:textId="77777777" w:rsidR="009D00FF" w:rsidRPr="00066EA6" w:rsidRDefault="009D00FF" w:rsidP="00FC0F04">
      <w:pPr>
        <w:numPr>
          <w:ilvl w:val="0"/>
          <w:numId w:val="16"/>
        </w:numPr>
        <w:ind w:left="426" w:right="-3" w:hanging="426"/>
        <w:jc w:val="both"/>
        <w:rPr>
          <w:lang w:val="pl-PL"/>
        </w:rPr>
      </w:pPr>
      <w:r w:rsidRPr="00066EA6">
        <w:rPr>
          <w:lang w:val="pl-PL"/>
        </w:rPr>
        <w:t>Strony poinformują się wzajemnie o każdej zmianie w zakresie powyższych oświadczeń w terminie trzech (3) dni roboczych od zaistnienia okoliczności determinującej zmianę.</w:t>
      </w:r>
    </w:p>
    <w:p w14:paraId="0A64C493" w14:textId="6ED20C60" w:rsidR="009D00FF" w:rsidRPr="00066EA6" w:rsidRDefault="009D00FF" w:rsidP="00FC0F04">
      <w:pPr>
        <w:numPr>
          <w:ilvl w:val="0"/>
          <w:numId w:val="16"/>
        </w:numPr>
        <w:ind w:left="426" w:right="-3" w:hanging="426"/>
        <w:jc w:val="both"/>
        <w:rPr>
          <w:lang w:val="pl-PL"/>
        </w:rPr>
      </w:pPr>
      <w:r w:rsidRPr="00066EA6">
        <w:rPr>
          <w:lang w:val="pl-PL"/>
        </w:rPr>
        <w:t xml:space="preserve">Strony zastrzegają sobie prawo do wystąpienia wobec siebie z roszczeniem odszkodowawczym, w sytuacji, gdy w efekcie złożenia niezgodnych ze stanem faktycznym oświadczeń zawartych w </w:t>
      </w:r>
      <w:r w:rsidRPr="009D00FF">
        <w:rPr>
          <w:lang w:val="pl-PL"/>
        </w:rPr>
        <w:t>niniejszym</w:t>
      </w:r>
      <w:r w:rsidRPr="00066EA6">
        <w:rPr>
          <w:lang w:val="pl-PL"/>
        </w:rPr>
        <w:t xml:space="preserve"> paragrafie Strona poniesie szkodę, w</w:t>
      </w:r>
      <w:r w:rsidRPr="009D00FF">
        <w:rPr>
          <w:lang w:val="pl-PL"/>
        </w:rPr>
        <w:t xml:space="preserve"> </w:t>
      </w:r>
      <w:r w:rsidRPr="00066EA6">
        <w:rPr>
          <w:lang w:val="pl-PL"/>
        </w:rPr>
        <w:t>tym między innymi dodatkowe zobowiązanie podatkowe czy inną sankcję o</w:t>
      </w:r>
      <w:r w:rsidRPr="009D00FF">
        <w:rPr>
          <w:lang w:val="pl-PL"/>
        </w:rPr>
        <w:t xml:space="preserve"> </w:t>
      </w:r>
      <w:r w:rsidRPr="00066EA6">
        <w:rPr>
          <w:lang w:val="pl-PL"/>
        </w:rPr>
        <w:t>charakterze podatkowym.</w:t>
      </w:r>
    </w:p>
    <w:p w14:paraId="67AD5797" w14:textId="00E8FFFE" w:rsidR="00380F75" w:rsidRPr="009D00FF" w:rsidRDefault="00380F75" w:rsidP="00066EA6">
      <w:pPr>
        <w:ind w:left="1134" w:hanging="141"/>
        <w:rPr>
          <w:b/>
        </w:rPr>
      </w:pPr>
    </w:p>
    <w:p w14:paraId="6DD49C9A" w14:textId="77777777" w:rsidR="00380F75" w:rsidRPr="00066EA6" w:rsidRDefault="00380F75" w:rsidP="00066EA6">
      <w:pPr>
        <w:ind w:left="1134" w:hanging="1134"/>
        <w:jc w:val="center"/>
        <w:rPr>
          <w:lang w:val="pl-PL"/>
        </w:rPr>
      </w:pPr>
      <w:r w:rsidRPr="00066EA6">
        <w:rPr>
          <w:b/>
          <w:lang w:val="pl-PL"/>
        </w:rPr>
        <w:t>GWARANCJA I RĘKOJMIA</w:t>
      </w:r>
    </w:p>
    <w:p w14:paraId="1088B814" w14:textId="77777777" w:rsidR="00380F75" w:rsidRPr="00066EA6" w:rsidRDefault="00380F75" w:rsidP="00066EA6">
      <w:pPr>
        <w:ind w:left="1134" w:hanging="1134"/>
        <w:jc w:val="center"/>
        <w:rPr>
          <w:lang w:val="pl-PL"/>
        </w:rPr>
      </w:pPr>
      <w:r w:rsidRPr="00066EA6">
        <w:rPr>
          <w:b/>
          <w:lang w:val="pl-PL"/>
        </w:rPr>
        <w:t>§ 15.</w:t>
      </w:r>
    </w:p>
    <w:p w14:paraId="28B1323E" w14:textId="77777777" w:rsidR="00066EA6" w:rsidRDefault="00066EA6" w:rsidP="00FC0F04">
      <w:pPr>
        <w:numPr>
          <w:ilvl w:val="0"/>
          <w:numId w:val="45"/>
        </w:numPr>
        <w:pBdr>
          <w:top w:val="nil"/>
          <w:left w:val="nil"/>
          <w:bottom w:val="nil"/>
          <w:right w:val="nil"/>
          <w:between w:val="nil"/>
        </w:pBdr>
        <w:tabs>
          <w:tab w:val="left" w:pos="2520"/>
        </w:tabs>
        <w:ind w:right="9"/>
        <w:jc w:val="both"/>
      </w:pPr>
      <w:r>
        <w:t xml:space="preserve">Wykonawca udziela Zamawiającemu </w:t>
      </w:r>
      <w:r>
        <w:rPr>
          <w:b/>
          <w:i/>
        </w:rPr>
        <w:t>gwarancji</w:t>
      </w:r>
      <w:r>
        <w:t xml:space="preserve"> na wykonane roboty i zastosowane materiały na okres </w:t>
      </w:r>
      <w:r>
        <w:rPr>
          <w:color w:val="FF0000"/>
        </w:rPr>
        <w:t>5-6-7-8-9-10</w:t>
      </w:r>
      <w:r>
        <w:t xml:space="preserve"> lat </w:t>
      </w:r>
      <w:r>
        <w:rPr>
          <w:i/>
          <w:color w:val="FF0000"/>
          <w:sz w:val="20"/>
          <w:szCs w:val="20"/>
        </w:rPr>
        <w:t>(zgodnie z Ofertą Wykonawcy, nie krócej niż 5 lat)</w:t>
      </w:r>
      <w:r>
        <w:t>.</w:t>
      </w:r>
    </w:p>
    <w:p w14:paraId="30E13796" w14:textId="77777777" w:rsidR="00066EA6" w:rsidRDefault="00066EA6" w:rsidP="00FC0F04">
      <w:pPr>
        <w:numPr>
          <w:ilvl w:val="0"/>
          <w:numId w:val="36"/>
        </w:numPr>
        <w:pBdr>
          <w:top w:val="nil"/>
          <w:left w:val="nil"/>
          <w:bottom w:val="nil"/>
          <w:right w:val="nil"/>
          <w:between w:val="nil"/>
        </w:pBdr>
        <w:tabs>
          <w:tab w:val="left" w:pos="2520"/>
        </w:tabs>
        <w:ind w:right="9"/>
        <w:jc w:val="both"/>
      </w:pPr>
      <w:r>
        <w:t xml:space="preserve">Zgłoszone przez Zamawiającego w okresie gwarancji wady, usterki lub nieprawidłowości w wykonanych robotach lub zastosowanych materiałach Wykonawca zobowiązany jest </w:t>
      </w:r>
      <w:r>
        <w:lastRenderedPageBreak/>
        <w:t xml:space="preserve">niezwłocznie usunąć na swój koszt, nie później jednak niż w terminie </w:t>
      </w:r>
      <w:r>
        <w:rPr>
          <w:b/>
        </w:rPr>
        <w:t>3 dni</w:t>
      </w:r>
      <w:r>
        <w:t xml:space="preserve"> od daty ich zgłoszenia przez Zamawiającego, chyba że Strony ustalą pisemnie inny technicznie uzasadniony termin. Wykonawca nie może odmówić usunięcia wad ze względu na wysokość związanych z tym kosztów lub fakt wykonania danych robót przez Podwykonawców lub dalszych podwykonawców.</w:t>
      </w:r>
    </w:p>
    <w:p w14:paraId="4B1E3EC6" w14:textId="77777777" w:rsidR="00066EA6" w:rsidRDefault="00066EA6" w:rsidP="00FC0F04">
      <w:pPr>
        <w:numPr>
          <w:ilvl w:val="0"/>
          <w:numId w:val="36"/>
        </w:numPr>
        <w:ind w:right="9"/>
        <w:jc w:val="both"/>
      </w:pPr>
      <w:r>
        <w:t xml:space="preserve">W przypadku niewywiązania się Wykonawcy z obowiązków, o których mowa w ust. 2, Zamawiający będzie miał prawo do usunięcia wad na koszt i ryzyko Wykonawcy bez konieczności uzyskiwania zgody sądu powszechnego, niezależnie od naliczenia kar umownych z tego tytułu. </w:t>
      </w:r>
    </w:p>
    <w:p w14:paraId="625AFE21" w14:textId="77777777" w:rsidR="00066EA6" w:rsidRDefault="00066EA6" w:rsidP="00FC0F04">
      <w:pPr>
        <w:numPr>
          <w:ilvl w:val="0"/>
          <w:numId w:val="36"/>
        </w:numPr>
        <w:pBdr>
          <w:top w:val="nil"/>
          <w:left w:val="nil"/>
          <w:bottom w:val="nil"/>
          <w:right w:val="nil"/>
          <w:between w:val="nil"/>
        </w:pBdr>
        <w:tabs>
          <w:tab w:val="left" w:pos="2520"/>
        </w:tabs>
        <w:ind w:right="9"/>
        <w:jc w:val="both"/>
      </w:pPr>
      <w:r>
        <w:t>Uprawnienia z tytułu gwarancji, o której mowa w ust. 1 i 2, nie pozbawiają Zamawiającego roszczeń z tytułu rękojmi za wady.</w:t>
      </w:r>
    </w:p>
    <w:p w14:paraId="57D42DC6" w14:textId="77777777" w:rsidR="00066EA6" w:rsidRDefault="00066EA6" w:rsidP="00FC0F04">
      <w:pPr>
        <w:numPr>
          <w:ilvl w:val="0"/>
          <w:numId w:val="36"/>
        </w:numPr>
        <w:ind w:right="9"/>
        <w:jc w:val="both"/>
      </w:pPr>
      <w:r>
        <w:t>Okres rękojmi za wady jest równy okresowi gwarancji.</w:t>
      </w:r>
    </w:p>
    <w:p w14:paraId="01ECF374" w14:textId="77777777" w:rsidR="00066EA6" w:rsidRDefault="00066EA6" w:rsidP="00FC0F04">
      <w:pPr>
        <w:numPr>
          <w:ilvl w:val="0"/>
          <w:numId w:val="36"/>
        </w:numPr>
        <w:pBdr>
          <w:top w:val="nil"/>
          <w:left w:val="nil"/>
          <w:bottom w:val="nil"/>
          <w:right w:val="nil"/>
          <w:between w:val="nil"/>
        </w:pBdr>
        <w:tabs>
          <w:tab w:val="left" w:pos="2520"/>
        </w:tabs>
        <w:ind w:right="9"/>
        <w:jc w:val="both"/>
      </w:pPr>
      <w:r>
        <w:t>Terminy gwarancji i rękojmi za wady biegną od daty podpisania protokołu odbioru końcowego bez zastrzeżeń (wad lub usterek) ze strony Zamawiającego.</w:t>
      </w:r>
    </w:p>
    <w:p w14:paraId="7A44598B" w14:textId="77777777" w:rsidR="00066EA6" w:rsidRDefault="00066EA6" w:rsidP="00066EA6">
      <w:pPr>
        <w:pBdr>
          <w:top w:val="nil"/>
          <w:left w:val="nil"/>
          <w:bottom w:val="nil"/>
          <w:right w:val="nil"/>
          <w:between w:val="nil"/>
        </w:pBdr>
        <w:tabs>
          <w:tab w:val="left" w:pos="2520"/>
        </w:tabs>
        <w:ind w:right="9"/>
        <w:jc w:val="both"/>
      </w:pPr>
    </w:p>
    <w:p w14:paraId="2B2C1060" w14:textId="77777777" w:rsidR="00066EA6" w:rsidRDefault="00066EA6" w:rsidP="00066EA6">
      <w:pPr>
        <w:pBdr>
          <w:top w:val="nil"/>
          <w:left w:val="nil"/>
          <w:bottom w:val="nil"/>
          <w:right w:val="nil"/>
          <w:between w:val="nil"/>
        </w:pBdr>
        <w:tabs>
          <w:tab w:val="left" w:pos="2520"/>
        </w:tabs>
        <w:ind w:right="9"/>
        <w:jc w:val="center"/>
        <w:rPr>
          <w:b/>
        </w:rPr>
      </w:pPr>
      <w:r>
        <w:rPr>
          <w:b/>
        </w:rPr>
        <w:t>UBEZPIECZENIE</w:t>
      </w:r>
    </w:p>
    <w:p w14:paraId="547D0C6A" w14:textId="77777777" w:rsidR="00066EA6" w:rsidRDefault="00066EA6" w:rsidP="00066EA6">
      <w:pPr>
        <w:pBdr>
          <w:top w:val="nil"/>
          <w:left w:val="nil"/>
          <w:bottom w:val="nil"/>
          <w:right w:val="nil"/>
          <w:between w:val="nil"/>
        </w:pBdr>
        <w:tabs>
          <w:tab w:val="left" w:pos="2520"/>
        </w:tabs>
        <w:ind w:right="9"/>
        <w:jc w:val="center"/>
        <w:rPr>
          <w:b/>
        </w:rPr>
      </w:pPr>
      <w:r>
        <w:rPr>
          <w:b/>
        </w:rPr>
        <w:t>§ 16.</w:t>
      </w:r>
    </w:p>
    <w:p w14:paraId="5C521AAB" w14:textId="77777777" w:rsidR="00066EA6" w:rsidRDefault="00066EA6" w:rsidP="00FC0F04">
      <w:pPr>
        <w:numPr>
          <w:ilvl w:val="0"/>
          <w:numId w:val="51"/>
        </w:numPr>
        <w:jc w:val="both"/>
      </w:pPr>
      <w:r>
        <w:t>Dla realizacji przedmiotu Umowy Zamawiający zawarł umowę ubezpieczenia odpowiedzialności cywilnej (OC). Koszt zawarcia umowy ubezpieczenia nie będzie obciążał Wykonawcy.</w:t>
      </w:r>
    </w:p>
    <w:p w14:paraId="54D5FBFE" w14:textId="77777777" w:rsidR="00066EA6" w:rsidRDefault="00066EA6" w:rsidP="00FC0F04">
      <w:pPr>
        <w:numPr>
          <w:ilvl w:val="0"/>
          <w:numId w:val="51"/>
        </w:numPr>
        <w:jc w:val="both"/>
      </w:pPr>
      <w:r>
        <w:t xml:space="preserve">Warunki ochrony ubezpieczeniowej w ramach umowy ubezpieczenia OC, którą zapewnia Zamawiający, zostały przedstawione w </w:t>
      </w:r>
      <w:r>
        <w:rPr>
          <w:b/>
        </w:rPr>
        <w:t>Załącznikach nr 11, 11A, 11B.</w:t>
      </w:r>
    </w:p>
    <w:p w14:paraId="3031325D" w14:textId="77777777" w:rsidR="00066EA6" w:rsidRDefault="00066EA6" w:rsidP="00FC0F04">
      <w:pPr>
        <w:numPr>
          <w:ilvl w:val="0"/>
          <w:numId w:val="51"/>
        </w:numPr>
        <w:jc w:val="both"/>
      </w:pPr>
      <w:r>
        <w:t xml:space="preserve">Wykonawca na podstawie analizy postanowień Umowy, na własny koszt i ryzyko, jest zobowiązany ubezpieczyć dodatkowo te elementy robót, ich zakres, przedmiot </w:t>
      </w:r>
      <w:r>
        <w:br/>
        <w:t>i związane z nimi ryzyko, które w ocenie Wykonawcy wymagają dodatkowego ubezpieczenia, w tym np. sprzęt, maszyny budowlane, a także zaplecze placu budowy, którym w trakcie realizacji przedmiotu Umowy będzie się posługiwał, oraz zakres i/ lub okresy ubezpieczenia, które nie zostaną lub nie zostały ubezpieczone przez Zamawiającego, a które według oceny Wykonawcy takiego dodatkowego ubezpieczenia wymagają dla zabezpieczenia jego interesów. Tym samym Strony uznają, że Zamawiający nie ponosi odpowiedzialności za żadne szkody powstałe na skutek zdarzeń, które mogły lub powinny były być objęte dodatkowym ubezpieczeniem Wykonawcy. Jednocześnie Wykonawca nie ma prawa i nie będzie żądał podwyższenia Wynagrodzenia z uwagi na fakt, że poniósł dodatkowe wydatki związane z obowiązkiem opłacenia składki od dodatkowo zawartej umowy ubezpieczenia. Zawarcie przez Zamawiającego umowy ubezpieczenia wskazanej w ust. 1 nie zwalnia Wykonawcy od odpowiedzialności za wyrządzone szkody zgodnie z postanowieniami Umowy.</w:t>
      </w:r>
    </w:p>
    <w:p w14:paraId="6A65F39F" w14:textId="77777777" w:rsidR="00066EA6" w:rsidRDefault="00066EA6" w:rsidP="00FC0F04">
      <w:pPr>
        <w:numPr>
          <w:ilvl w:val="0"/>
          <w:numId w:val="51"/>
        </w:numPr>
        <w:jc w:val="both"/>
      </w:pPr>
      <w:r>
        <w:t xml:space="preserve">Wykonawca lub jego podwykonawcy poniosą koszty wszelkich potrąceń, </w:t>
      </w:r>
      <w:proofErr w:type="spellStart"/>
      <w:r>
        <w:t>wyłączeń</w:t>
      </w:r>
      <w:proofErr w:type="spellEnd"/>
      <w:r>
        <w:t xml:space="preserve">, wyjątków lub ograniczeń mających zastosowanie w zawartych rzeczowych polisach, </w:t>
      </w:r>
      <w:r>
        <w:br/>
        <w:t xml:space="preserve">w takim stopniu, w jakim dotyczą one </w:t>
      </w:r>
      <w:proofErr w:type="spellStart"/>
      <w:r>
        <w:t>ryzyk</w:t>
      </w:r>
      <w:proofErr w:type="spellEnd"/>
      <w:r>
        <w:t xml:space="preserve"> i zobowiązań, z tytułu których Wykonawca ponosi odpowiedzialność zgodnie z warunkami Umowy zarówno w odniesieniu do roszczeń zgłaszanych przez Wykonawcę, jak i/lub Zamawiającego. Wykonawca zapłaci wszystkie takie koszty niezwłocznie po tym jak staną się one należne i wymagalne. Jednakże, bez uszczerbku </w:t>
      </w:r>
      <w:r>
        <w:lastRenderedPageBreak/>
        <w:t>dla powyższego, wszelkie kwoty płatne przez Wykonawcę na podstawie tej klauzuli mogą być potrącone z kwot należnych lub mogących stać się należnymi Wykonawcy w ramach Umowy.</w:t>
      </w:r>
    </w:p>
    <w:p w14:paraId="19D21229" w14:textId="77777777" w:rsidR="00066EA6" w:rsidRDefault="00066EA6" w:rsidP="00FC0F04">
      <w:pPr>
        <w:numPr>
          <w:ilvl w:val="0"/>
          <w:numId w:val="51"/>
        </w:numPr>
        <w:jc w:val="both"/>
      </w:pPr>
      <w:r>
        <w:t>W przypadku zajścia wypadku ubezpieczeniowego Wykonawca i Zamawiający udzielą sobie rozsądnej pomocy oraz będą współpracować przy likwidacji szkody tak, aby ten proces przebiegał szybko i bez zakłóceń.</w:t>
      </w:r>
    </w:p>
    <w:p w14:paraId="7A610FE9" w14:textId="1C6CED23" w:rsidR="00380F75" w:rsidRPr="00066EA6" w:rsidRDefault="00066EA6" w:rsidP="00FC0F04">
      <w:pPr>
        <w:numPr>
          <w:ilvl w:val="0"/>
          <w:numId w:val="51"/>
        </w:numPr>
        <w:jc w:val="both"/>
      </w:pPr>
      <w:r>
        <w:t>W przypadku zaistnienia okoliczności, które mogą spowodować wystąpienie strony trzeciej z roszczeniami wobec Zamawiającego, Wykonawca jest zobowiązany zawiadomić o tym Zamawiającego, a także powinien podjąć działania w celu zapobieżenia powstania lub zwiększenia rozmiaru  szkody.</w:t>
      </w:r>
    </w:p>
    <w:p w14:paraId="5D645B7A" w14:textId="77777777" w:rsidR="00E04666" w:rsidRDefault="00E04666" w:rsidP="00066EA6">
      <w:pPr>
        <w:tabs>
          <w:tab w:val="left" w:pos="360"/>
        </w:tabs>
        <w:ind w:right="9"/>
        <w:jc w:val="center"/>
        <w:rPr>
          <w:b/>
        </w:rPr>
      </w:pPr>
    </w:p>
    <w:p w14:paraId="5FABDDB0" w14:textId="05CE7B7F" w:rsidR="00066EA6" w:rsidRDefault="00066EA6" w:rsidP="00066EA6">
      <w:pPr>
        <w:tabs>
          <w:tab w:val="left" w:pos="360"/>
        </w:tabs>
        <w:ind w:right="9"/>
        <w:jc w:val="center"/>
      </w:pPr>
      <w:r>
        <w:rPr>
          <w:b/>
        </w:rPr>
        <w:t>ZABEZPIECZENIE NALEŻYTEGO WYKONANIA UMOWY</w:t>
      </w:r>
    </w:p>
    <w:p w14:paraId="5F6481A7" w14:textId="77777777" w:rsidR="00066EA6" w:rsidRDefault="00066EA6" w:rsidP="00066EA6">
      <w:pPr>
        <w:pBdr>
          <w:top w:val="nil"/>
          <w:left w:val="nil"/>
          <w:bottom w:val="nil"/>
          <w:right w:val="nil"/>
          <w:between w:val="nil"/>
        </w:pBdr>
        <w:ind w:right="9"/>
        <w:jc w:val="center"/>
      </w:pPr>
      <w:r>
        <w:rPr>
          <w:b/>
        </w:rPr>
        <w:t>§ 17.</w:t>
      </w:r>
    </w:p>
    <w:p w14:paraId="2DCEBFE8" w14:textId="77777777" w:rsidR="00066EA6" w:rsidRDefault="00066EA6" w:rsidP="00FC0F04">
      <w:pPr>
        <w:numPr>
          <w:ilvl w:val="6"/>
          <w:numId w:val="36"/>
        </w:numPr>
        <w:pBdr>
          <w:top w:val="nil"/>
          <w:left w:val="nil"/>
          <w:bottom w:val="nil"/>
          <w:right w:val="nil"/>
          <w:between w:val="nil"/>
        </w:pBdr>
        <w:ind w:right="9"/>
        <w:jc w:val="both"/>
      </w:pPr>
      <w:r>
        <w:t>Wykonawca przed zawarciem Umowy wniósł zabezpieczenie należytego wykonania Umowy zgodnie z wymaganiami określonymi w Części I SWZ na zasadach określonych w Części I SWZ.</w:t>
      </w:r>
    </w:p>
    <w:p w14:paraId="6FA4F1C2" w14:textId="77777777" w:rsidR="00066EA6" w:rsidRDefault="00066EA6" w:rsidP="00FC0F04">
      <w:pPr>
        <w:numPr>
          <w:ilvl w:val="6"/>
          <w:numId w:val="36"/>
        </w:numPr>
        <w:pBdr>
          <w:top w:val="nil"/>
          <w:left w:val="nil"/>
          <w:bottom w:val="nil"/>
          <w:right w:val="nil"/>
          <w:between w:val="nil"/>
        </w:pBdr>
        <w:ind w:right="9"/>
        <w:jc w:val="both"/>
      </w:pPr>
      <w:r w:rsidRPr="00FE6719">
        <w:t xml:space="preserve">Wysokość zabezpieczenia należytego wykonania Umowy (zwanego dalej również „zabezpieczeniem”) wynosi </w:t>
      </w:r>
      <w:r w:rsidRPr="00FE6719">
        <w:rPr>
          <w:b/>
        </w:rPr>
        <w:t>3%</w:t>
      </w:r>
      <w:r w:rsidRPr="00FE6719">
        <w:t xml:space="preserve"> wartości Wynagrodzenia</w:t>
      </w:r>
      <w:r>
        <w:t xml:space="preserve">. Zmiana formy zabezpieczenia należytego wykonania Umowy może zostać dokonana pod warunkiem zachowania zgodności z wymaganiami określonymi w Umowie i w Części I SWZ. </w:t>
      </w:r>
    </w:p>
    <w:p w14:paraId="25DB8E73" w14:textId="64F59D3A" w:rsidR="00066EA6" w:rsidRDefault="00066EA6" w:rsidP="00FC0F04">
      <w:pPr>
        <w:numPr>
          <w:ilvl w:val="6"/>
          <w:numId w:val="36"/>
        </w:numPr>
        <w:pBdr>
          <w:top w:val="nil"/>
          <w:left w:val="nil"/>
          <w:bottom w:val="nil"/>
          <w:right w:val="nil"/>
          <w:between w:val="nil"/>
        </w:pBdr>
        <w:ind w:right="9"/>
        <w:jc w:val="both"/>
      </w:pPr>
      <w:r>
        <w:t xml:space="preserve">Zabezpieczenie należytego wykonania Umowy służy pokryciu roszczeń z tytułu niewykonania lub nienależytego wykonania Umowy, w tym roszczeń Podwykonawców względem Zamawiającego. Zabezpieczenie należytego wykonania Umowy obejmuje również roszczenia wynikające z rękojmi za wady i gwarancji, </w:t>
      </w:r>
      <w:sdt>
        <w:sdtPr>
          <w:tag w:val="goog_rdk_34"/>
          <w:id w:val="1170150468"/>
        </w:sdtPr>
        <w:sdtEndPr/>
        <w:sdtContent>
          <w:r>
            <w:t>jak również roszczenia z tytułu wykonania zastępczego</w:t>
          </w:r>
        </w:sdtContent>
      </w:sdt>
      <w:r>
        <w:t>.</w:t>
      </w:r>
    </w:p>
    <w:p w14:paraId="72F485B3" w14:textId="77777777" w:rsidR="00066EA6" w:rsidRDefault="00066EA6" w:rsidP="00FC0F04">
      <w:pPr>
        <w:numPr>
          <w:ilvl w:val="6"/>
          <w:numId w:val="36"/>
        </w:numPr>
        <w:pBdr>
          <w:top w:val="nil"/>
          <w:left w:val="nil"/>
          <w:bottom w:val="nil"/>
          <w:right w:val="nil"/>
          <w:between w:val="nil"/>
        </w:pBdr>
        <w:ind w:right="9"/>
        <w:jc w:val="both"/>
      </w:pPr>
      <w:r>
        <w:t xml:space="preserve">Na zabezpieczenie roszczeń z tytułu rękojmi za wady i gwarancji Wykonawca ustanowi i przedłoży w terminie 14 dni przed upływem określonej w ust. 6 pkt 1 daty ważności zabezpieczenia należytego wykonania Umowy, nowe zabezpieczenie w wysokości 30 % wartości zabezpieczenia określonej w ust. 2. </w:t>
      </w:r>
    </w:p>
    <w:p w14:paraId="29BA1F83" w14:textId="6E1634D4" w:rsidR="00066EA6" w:rsidRDefault="00066EA6" w:rsidP="00FC0F04">
      <w:pPr>
        <w:numPr>
          <w:ilvl w:val="6"/>
          <w:numId w:val="36"/>
        </w:numPr>
        <w:pBdr>
          <w:top w:val="nil"/>
          <w:left w:val="nil"/>
          <w:bottom w:val="nil"/>
          <w:right w:val="nil"/>
          <w:between w:val="nil"/>
        </w:pBdr>
        <w:ind w:right="9"/>
        <w:jc w:val="both"/>
      </w:pPr>
      <w:r>
        <w:t>Niespełnienie warunku Umowy, o którym mowa w ust. 4, stanowi naruszenie podstawowego obowiązku Wykonawcy wobec Zamawiającego (należytego wykonania Umowy) i jest podstawą do zrealizowania przez Zamawiającego na jego rzecz zabezpieczenia należytego wykonania Umowy, o którym mowa w ust. 2, w kwocie odpowiadającej wysokości zabezpieczenia roszczeń z tytułu rękojmi za wady i gwarancji określonej w ust. 4 i pozostawienia tej kwoty jako zabezpieczenia w formie pieniężnej.</w:t>
      </w:r>
    </w:p>
    <w:p w14:paraId="6457A540" w14:textId="77777777" w:rsidR="00066EA6" w:rsidRDefault="00066EA6" w:rsidP="00FC0F04">
      <w:pPr>
        <w:numPr>
          <w:ilvl w:val="6"/>
          <w:numId w:val="36"/>
        </w:numPr>
        <w:pBdr>
          <w:top w:val="nil"/>
          <w:left w:val="nil"/>
          <w:bottom w:val="nil"/>
          <w:right w:val="nil"/>
          <w:between w:val="nil"/>
        </w:pBdr>
        <w:ind w:right="9"/>
        <w:jc w:val="both"/>
      </w:pPr>
      <w:r>
        <w:t>Okres ważności zabezpieczenia wynosi dla:</w:t>
      </w:r>
    </w:p>
    <w:p w14:paraId="116B7F17" w14:textId="77777777" w:rsidR="00066EA6" w:rsidRDefault="00066EA6" w:rsidP="00FC0F04">
      <w:pPr>
        <w:numPr>
          <w:ilvl w:val="0"/>
          <w:numId w:val="24"/>
        </w:numPr>
        <w:pBdr>
          <w:top w:val="nil"/>
          <w:left w:val="nil"/>
          <w:bottom w:val="nil"/>
          <w:right w:val="nil"/>
          <w:between w:val="nil"/>
        </w:pBdr>
        <w:ind w:right="9"/>
        <w:jc w:val="both"/>
      </w:pPr>
      <w:r>
        <w:t>zabezpieczenia, o którym mowa w ust. 2 - okres od dnia zawarcia Umowy do 30 dni od daty odbioru końcowego.</w:t>
      </w:r>
    </w:p>
    <w:p w14:paraId="63F74BFA" w14:textId="77777777" w:rsidR="00066EA6" w:rsidRDefault="00066EA6" w:rsidP="00066EA6">
      <w:pPr>
        <w:pBdr>
          <w:top w:val="nil"/>
          <w:left w:val="nil"/>
          <w:bottom w:val="nil"/>
          <w:right w:val="nil"/>
          <w:between w:val="nil"/>
        </w:pBdr>
        <w:ind w:left="720" w:right="9"/>
        <w:jc w:val="both"/>
      </w:pPr>
      <w:r>
        <w:t xml:space="preserve">W przypadku, gdy </w:t>
      </w:r>
      <w:sdt>
        <w:sdtPr>
          <w:tag w:val="goog_rdk_35"/>
          <w:id w:val="-1309941877"/>
        </w:sdtPr>
        <w:sdtEndPr/>
        <w:sdtContent>
          <w:r>
            <w:t xml:space="preserve">niezależnie od przyczyny </w:t>
          </w:r>
        </w:sdtContent>
      </w:sdt>
      <w:r>
        <w:t>termin tego odbioru nie zostanie dotrzymany</w:t>
      </w:r>
      <w:sdt>
        <w:sdtPr>
          <w:tag w:val="goog_rdk_37"/>
          <w:id w:val="-980842122"/>
        </w:sdtPr>
        <w:sdtEndPr/>
        <w:sdtContent>
          <w:r>
            <w:t>,</w:t>
          </w:r>
        </w:sdtContent>
      </w:sdt>
      <w:r>
        <w:t xml:space="preserve"> zostanie zmieniony</w:t>
      </w:r>
      <w:sdt>
        <w:sdtPr>
          <w:tag w:val="goog_rdk_38"/>
          <w:id w:val="-465904198"/>
        </w:sdtPr>
        <w:sdtEndPr/>
        <w:sdtContent>
          <w:r>
            <w:t xml:space="preserve"> lub wystąpi ryzyko jego niezachowania</w:t>
          </w:r>
        </w:sdtContent>
      </w:sdt>
      <w:r>
        <w:t xml:space="preserve">, Wykonawca jest zobowiązany zapewnić ciągłość zabezpieczenia, tj. najpóźniej na 7 dni przed upływem terminu ważności dotychczasowego zabezpieczenia wydłużyć okres obowiązywania tego zabezpieczenia lub przedstawić nowe zabezpieczenie, z datą ważności nie krótszą niż przewidywany faktyczny </w:t>
      </w:r>
      <w:r>
        <w:lastRenderedPageBreak/>
        <w:t>termin wykonania Umowy (odbioru końcowego) plus 30 dni, pod rygorem zrealizowania przez Zamawiającego na jego rzecz złożonego zabezpieczenia należytego wykonania Umowy przed upływem terminu jego ważności w kwocie odpowiadającej wysokości niezłożonego zabezpieczenia i pozostawienia tej kwoty jako zabezpieczenia w formie pieniężnej,</w:t>
      </w:r>
    </w:p>
    <w:p w14:paraId="212A9F9F" w14:textId="77777777" w:rsidR="00066EA6" w:rsidRDefault="00066EA6" w:rsidP="00FC0F04">
      <w:pPr>
        <w:numPr>
          <w:ilvl w:val="0"/>
          <w:numId w:val="24"/>
        </w:numPr>
        <w:pBdr>
          <w:top w:val="nil"/>
          <w:left w:val="nil"/>
          <w:bottom w:val="nil"/>
          <w:right w:val="nil"/>
          <w:between w:val="nil"/>
        </w:pBdr>
        <w:ind w:right="9"/>
        <w:jc w:val="both"/>
      </w:pPr>
      <w:r>
        <w:t>zabezpieczenia, o którym mowa w ust. 4 - okres od dnia wystawienia do 15 dni od daty upływu okresu rękojmi za wady i gwarancji.</w:t>
      </w:r>
    </w:p>
    <w:p w14:paraId="7B3A5C84" w14:textId="32E99325" w:rsidR="00066EA6" w:rsidRDefault="00066EA6" w:rsidP="00FC0F04">
      <w:pPr>
        <w:numPr>
          <w:ilvl w:val="6"/>
          <w:numId w:val="36"/>
        </w:numPr>
        <w:pBdr>
          <w:top w:val="nil"/>
          <w:left w:val="nil"/>
          <w:bottom w:val="nil"/>
          <w:right w:val="nil"/>
          <w:between w:val="nil"/>
        </w:pBdr>
        <w:ind w:right="9"/>
        <w:jc w:val="both"/>
      </w:pPr>
      <w:r>
        <w:t>Zabezpieczenie wniesione w pieniądzu Zamawiający zwróci wraz z odsetkami wynikającymi z</w:t>
      </w:r>
      <w:r w:rsidR="00E04666">
        <w:t> </w:t>
      </w:r>
      <w:r>
        <w:t>Umowy oprocentowanego rachunku bankowego, na którym było ono przechowywane, pomniejszone o koszt prowadzenia tego rachunku oraz prowizji bankowej za przelew pieniędzy na rachunek bankowy Wykonawcy. Zabezpieczenie wniesione w formie stosownego dokumentu zostanie zwrócone poprzez zwrot oryginału dokumentu.</w:t>
      </w:r>
    </w:p>
    <w:p w14:paraId="08FC3848" w14:textId="3D9DAFC8" w:rsidR="00066EA6" w:rsidRDefault="00066EA6" w:rsidP="00FC0F04">
      <w:pPr>
        <w:numPr>
          <w:ilvl w:val="6"/>
          <w:numId w:val="36"/>
        </w:numPr>
        <w:pBdr>
          <w:top w:val="nil"/>
          <w:left w:val="nil"/>
          <w:bottom w:val="nil"/>
          <w:right w:val="nil"/>
          <w:between w:val="nil"/>
        </w:pBdr>
        <w:ind w:right="9"/>
        <w:jc w:val="both"/>
      </w:pPr>
      <w:r>
        <w:t>Zabezpieczenie, o którym mowa w ust. 4, wnoszone w pieniądzu wnosi się na cały okres zabezpieczenia określony w ust. 6 pkt 2, natomiast wnoszone w innej formie - na okres nie krótszy niż 5 lat. W takiej sytuacji, Wykonawca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4F07CD3D" w14:textId="77777777" w:rsidR="00066EA6" w:rsidRDefault="00066EA6" w:rsidP="00FC0F04">
      <w:pPr>
        <w:numPr>
          <w:ilvl w:val="6"/>
          <w:numId w:val="36"/>
        </w:numPr>
        <w:pBdr>
          <w:top w:val="nil"/>
          <w:left w:val="nil"/>
          <w:bottom w:val="nil"/>
          <w:right w:val="nil"/>
          <w:between w:val="nil"/>
        </w:pBdr>
        <w:ind w:right="9"/>
        <w:jc w:val="both"/>
      </w:pPr>
      <w:r>
        <w:t xml:space="preserve">Zabezpieczenie wnoszone w formie niepieniężnej powinno spełniać wymagania wynikające z treści </w:t>
      </w:r>
      <w:r>
        <w:rPr>
          <w:b/>
        </w:rPr>
        <w:t xml:space="preserve">Załącznika nr 8 </w:t>
      </w:r>
      <w:r>
        <w:t>do Umowy. Odstępstwo od wymagań wynikających z tego załącznika jest możliwe wyłącznie za zgodą Zamawiającego, przy czym zgoda na te odstępstwa nie może prowadzić do niezgodności wniesionego zabezpieczenia z warunkami Umowy.</w:t>
      </w:r>
    </w:p>
    <w:p w14:paraId="79598801" w14:textId="77777777" w:rsidR="00066EA6" w:rsidRDefault="00066EA6" w:rsidP="00066EA6">
      <w:pPr>
        <w:tabs>
          <w:tab w:val="left" w:pos="360"/>
        </w:tabs>
        <w:ind w:right="9"/>
        <w:rPr>
          <w:b/>
        </w:rPr>
      </w:pPr>
    </w:p>
    <w:p w14:paraId="7AC38F50" w14:textId="77777777" w:rsidR="00066EA6" w:rsidRDefault="00066EA6" w:rsidP="00066EA6">
      <w:pPr>
        <w:tabs>
          <w:tab w:val="left" w:pos="360"/>
        </w:tabs>
        <w:ind w:right="9"/>
        <w:jc w:val="center"/>
        <w:rPr>
          <w:b/>
        </w:rPr>
      </w:pPr>
      <w:r>
        <w:rPr>
          <w:b/>
        </w:rPr>
        <w:t>KARY UMOWNE</w:t>
      </w:r>
    </w:p>
    <w:p w14:paraId="3B5DE121" w14:textId="77777777" w:rsidR="00066EA6" w:rsidRDefault="00066EA6" w:rsidP="00066EA6">
      <w:pPr>
        <w:ind w:right="9"/>
        <w:jc w:val="center"/>
      </w:pPr>
      <w:r>
        <w:rPr>
          <w:b/>
        </w:rPr>
        <w:t>§ 18.</w:t>
      </w:r>
    </w:p>
    <w:p w14:paraId="1B928C94" w14:textId="77777777" w:rsidR="00066EA6" w:rsidRDefault="00066EA6" w:rsidP="00FC0F04">
      <w:pPr>
        <w:numPr>
          <w:ilvl w:val="0"/>
          <w:numId w:val="25"/>
        </w:numPr>
        <w:ind w:right="11"/>
        <w:jc w:val="both"/>
      </w:pPr>
      <w:r>
        <w:t>W przypadku niewykonania lub nienależytego wykonania Umowy Wykonawca zobowiązuje się zapłacić Zamawiającemu kary umowne z następujących tytułów i w następującej wysokości:</w:t>
      </w:r>
    </w:p>
    <w:p w14:paraId="6027B838" w14:textId="3BFCCA1E" w:rsidR="00066EA6" w:rsidRDefault="00066EA6" w:rsidP="00FC0F04">
      <w:pPr>
        <w:numPr>
          <w:ilvl w:val="0"/>
          <w:numId w:val="37"/>
        </w:numPr>
        <w:pBdr>
          <w:top w:val="nil"/>
          <w:left w:val="nil"/>
          <w:bottom w:val="nil"/>
          <w:right w:val="nil"/>
          <w:between w:val="nil"/>
        </w:pBdr>
        <w:tabs>
          <w:tab w:val="left" w:pos="709"/>
        </w:tabs>
        <w:ind w:right="11"/>
        <w:jc w:val="both"/>
      </w:pPr>
      <w:r>
        <w:t>za zwłokę w dotrzymaniu któregokolwiek z terminów realizacji wskazanych w</w:t>
      </w:r>
      <w:r w:rsidR="00E04666">
        <w:t> </w:t>
      </w:r>
      <w:r>
        <w:t xml:space="preserve">Harmonogramie (z wyłączeniem terminów realizacji wskazanych bezpośrednio w § 4 ust. 1) - 0,3% </w:t>
      </w:r>
      <w:r>
        <w:rPr>
          <w:i/>
        </w:rPr>
        <w:t>(trzy dziesią</w:t>
      </w:r>
      <w:r w:rsidR="001B4D99">
        <w:rPr>
          <w:i/>
        </w:rPr>
        <w:t>te</w:t>
      </w:r>
      <w:r>
        <w:rPr>
          <w:i/>
        </w:rPr>
        <w:t xml:space="preserve"> procenta)</w:t>
      </w:r>
      <w:r>
        <w:t xml:space="preserve"> kwoty </w:t>
      </w:r>
      <w:sdt>
        <w:sdtPr>
          <w:tag w:val="goog_rdk_41"/>
          <w:id w:val="641014439"/>
          <w:showingPlcHdr/>
        </w:sdtPr>
        <w:sdtEndPr/>
        <w:sdtContent>
          <w:r>
            <w:t xml:space="preserve">     </w:t>
          </w:r>
        </w:sdtContent>
      </w:sdt>
      <w:sdt>
        <w:sdtPr>
          <w:tag w:val="goog_rdk_42"/>
          <w:id w:val="-814033435"/>
        </w:sdtPr>
        <w:sdtEndPr/>
        <w:sdtContent>
          <w:r>
            <w:t xml:space="preserve">wartości robót </w:t>
          </w:r>
        </w:sdtContent>
      </w:sdt>
      <w:r>
        <w:t xml:space="preserve"> netto </w:t>
      </w:r>
      <w:sdt>
        <w:sdtPr>
          <w:tag w:val="goog_rdk_43"/>
          <w:id w:val="294725475"/>
          <w:showingPlcHdr/>
        </w:sdtPr>
        <w:sdtEndPr/>
        <w:sdtContent>
          <w:r>
            <w:t xml:space="preserve">     </w:t>
          </w:r>
        </w:sdtContent>
      </w:sdt>
      <w:sdt>
        <w:sdtPr>
          <w:tag w:val="goog_rdk_44"/>
          <w:id w:val="1359469104"/>
        </w:sdtPr>
        <w:sdtEndPr/>
        <w:sdtContent>
          <w:r>
            <w:t>danego zadania/etapu wskazanego</w:t>
          </w:r>
        </w:sdtContent>
      </w:sdt>
      <w:r>
        <w:t xml:space="preserve"> w </w:t>
      </w:r>
      <w:sdt>
        <w:sdtPr>
          <w:tag w:val="goog_rdk_46"/>
          <w:id w:val="-1085149004"/>
        </w:sdtPr>
        <w:sdtEndPr/>
        <w:sdtContent>
          <w:r>
            <w:t>Harmonogramie</w:t>
          </w:r>
        </w:sdtContent>
      </w:sdt>
      <w:r>
        <w:t>, za każdy dzień zwłoki, przy czym wysokość kary umownej z tego tytułu nie może przekroczyć 20 % kwoty wynagrodzenia netto Wykonawcy, o którym mowa w § 13 ust. 2,</w:t>
      </w:r>
    </w:p>
    <w:p w14:paraId="6ED32DDC" w14:textId="77777777" w:rsidR="00066EA6" w:rsidRDefault="00066EA6" w:rsidP="00FC0F04">
      <w:pPr>
        <w:numPr>
          <w:ilvl w:val="0"/>
          <w:numId w:val="37"/>
        </w:numPr>
        <w:pBdr>
          <w:top w:val="nil"/>
          <w:left w:val="nil"/>
          <w:bottom w:val="nil"/>
          <w:right w:val="nil"/>
          <w:between w:val="nil"/>
        </w:pBdr>
        <w:tabs>
          <w:tab w:val="left" w:pos="709"/>
        </w:tabs>
        <w:ind w:right="11"/>
        <w:jc w:val="both"/>
      </w:pPr>
      <w:r>
        <w:t xml:space="preserve">za zwłokę w dotrzymaniu któregokolwiek z terminów realizacji wskazanych w § 4 ust. 1 - 0,2 % </w:t>
      </w:r>
      <w:r>
        <w:rPr>
          <w:i/>
        </w:rPr>
        <w:t xml:space="preserve">(dwie dziesiąte procenta) </w:t>
      </w:r>
      <w:r>
        <w:t>kwoty wynagrodzenia netto Wykonawcy, o którym mowa w § 13 ust. 2, za każdy dzień zwłoki, przy czym wysokość kary umownej z tego tytułu nie może przekroczyć 20 % kwoty wynagrodzenia netto Wykonawcy, o którym mowa w § 13 ust. 2,</w:t>
      </w:r>
    </w:p>
    <w:p w14:paraId="369331E1" w14:textId="77777777" w:rsidR="00066EA6" w:rsidRDefault="00066EA6" w:rsidP="00FC0F04">
      <w:pPr>
        <w:numPr>
          <w:ilvl w:val="0"/>
          <w:numId w:val="37"/>
        </w:numPr>
        <w:pBdr>
          <w:top w:val="nil"/>
          <w:left w:val="nil"/>
          <w:bottom w:val="nil"/>
          <w:right w:val="nil"/>
          <w:between w:val="nil"/>
        </w:pBdr>
        <w:tabs>
          <w:tab w:val="left" w:pos="709"/>
        </w:tabs>
        <w:ind w:right="9"/>
        <w:jc w:val="both"/>
      </w:pPr>
      <w:r>
        <w:lastRenderedPageBreak/>
        <w:t xml:space="preserve">za zwłokę w usunięciu wad, usterek lub nieprawidłowości zgłoszonych w okresie rękojmi za wady lub gwarancji - 0,2 % </w:t>
      </w:r>
      <w:r>
        <w:rPr>
          <w:i/>
        </w:rPr>
        <w:t>(dwie dziesiąte procenta)</w:t>
      </w:r>
      <w:r>
        <w:t xml:space="preserve"> kwoty wynagrodzenia netto Wykonawcy, o którym mowa w § 13 ust. 2, za każdy dzień zwłoki, przy czym wysokość kary umownej z tego tytułu nie może przekroczyć 20 % kwoty wynagrodzenia netto Wykonawcy, o którym mowa w § 13 ust. 2,</w:t>
      </w:r>
    </w:p>
    <w:p w14:paraId="47ED6060"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za zwłokę w usunięciu wad lub usterek wskazanych w danym protokole odbioru - 0,2 % </w:t>
      </w:r>
      <w:r>
        <w:rPr>
          <w:i/>
        </w:rPr>
        <w:t xml:space="preserve">(dwie dziesiąte procenta) </w:t>
      </w:r>
      <w:r>
        <w:t>wynagrodzenia netto Wykonawcy określonego w § 13 ust. 2, za każdy dzień zwłoki w stosunku do terminu wskazanego przez Zamawiającego na usunięcie wady lub usterki w danym protokole odbioru, przy czym wysokość kary umownej z tego tytułu nie może przekroczyć 20 % kwoty wynagrodzenia netto Wykonawcy, o którym mowa w § 13 ust. 2,</w:t>
      </w:r>
    </w:p>
    <w:p w14:paraId="78972255"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w przypadku odstąpienia od Umowy lub jej części przez Zamawiającego z przyczyn leżących po stronie Wykonawcy - 20% </w:t>
      </w:r>
      <w:r>
        <w:rPr>
          <w:i/>
        </w:rPr>
        <w:t>(dwadzieścia procent)</w:t>
      </w:r>
      <w:r>
        <w:t xml:space="preserve"> kwoty łącznego wynagrodzenia netto Wykonawcy, o której mowa w § 13 ust. 2,</w:t>
      </w:r>
    </w:p>
    <w:p w14:paraId="590D0074"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za zwłokę w dostarczeniu lub poprawieniu Harmonogramu, w stosunku do terminów wskazanych w § 5 ust. 1 lub 3 - 0,2% </w:t>
      </w:r>
      <w:r>
        <w:rPr>
          <w:i/>
        </w:rPr>
        <w:t xml:space="preserve">(dwie dziesiąte procenta) </w:t>
      </w:r>
      <w:r>
        <w:t>kwoty łącznego wynagrodzenia netto Wykonawcy, o którym mowa w § 13 ust. 2, za każdy dzień zwłoki, przy czym wysokość kary umownej z tego tytułu nie może przekroczyć 10 % kwoty wynagrodzenia netto Wykonawcy, o którym mowa w § 13 ust. 2,</w:t>
      </w:r>
    </w:p>
    <w:p w14:paraId="62D7396E" w14:textId="77777777" w:rsidR="00066EA6" w:rsidRDefault="00066EA6" w:rsidP="00FC0F04">
      <w:pPr>
        <w:numPr>
          <w:ilvl w:val="0"/>
          <w:numId w:val="37"/>
        </w:numPr>
        <w:pBdr>
          <w:top w:val="nil"/>
          <w:left w:val="nil"/>
          <w:bottom w:val="nil"/>
          <w:right w:val="nil"/>
          <w:between w:val="nil"/>
        </w:pBdr>
        <w:tabs>
          <w:tab w:val="left" w:pos="709"/>
        </w:tabs>
        <w:ind w:right="9"/>
        <w:jc w:val="both"/>
      </w:pPr>
      <w:r>
        <w:t>za zwłokę w spełnieniu obowiązku zapewnienia ciągłości zabezpieczenia należytego wykonania umowy, o którym mowa §</w:t>
      </w:r>
      <w:r>
        <w:rPr>
          <w:b/>
        </w:rPr>
        <w:t xml:space="preserve"> </w:t>
      </w:r>
      <w:r>
        <w:t xml:space="preserve">17 ust. 6, w stosunku do terminu określonego w § 17 ust. 6 - 0,5 % </w:t>
      </w:r>
      <w:r>
        <w:rPr>
          <w:i/>
        </w:rPr>
        <w:t>(pięć dziesiątych procenta)</w:t>
      </w:r>
      <w:r>
        <w:t xml:space="preserve"> kwoty łącznego wynagrodzenia netto Wykonawcy, o której mowa w § 13 ust. 2, za każdy dzień zwłoki,</w:t>
      </w:r>
    </w:p>
    <w:p w14:paraId="75C32240" w14:textId="77777777" w:rsidR="00066EA6" w:rsidRDefault="00066EA6" w:rsidP="00FC0F04">
      <w:pPr>
        <w:numPr>
          <w:ilvl w:val="0"/>
          <w:numId w:val="37"/>
        </w:numPr>
        <w:pBdr>
          <w:top w:val="nil"/>
          <w:left w:val="nil"/>
          <w:bottom w:val="nil"/>
          <w:right w:val="nil"/>
          <w:between w:val="nil"/>
        </w:pBdr>
        <w:tabs>
          <w:tab w:val="left" w:pos="709"/>
        </w:tabs>
        <w:ind w:right="9"/>
        <w:jc w:val="both"/>
      </w:pPr>
      <w:r>
        <w:t xml:space="preserve">z tytułu naruszenia wymagań dotyczących zatrudnienia przez Wykonawcę lub Podwykonawcę lub dalszego podwykonawcę na podstawie umowy o pracę osób wykonujących czynności wskazane przez Zamawiającego w </w:t>
      </w:r>
      <w:r>
        <w:rPr>
          <w:b/>
        </w:rPr>
        <w:t>Załączniku nr 13</w:t>
      </w:r>
      <w:r>
        <w:t xml:space="preserve"> do Umowy, w wysokości 5 000,00 zł za każdą osobę niezatrudnioną na podstawie umowy o pracę. Za naruszenie tych wymagań traktowane będzie także nieprzedłożenie w terminie wskazanym przez Zamawiającego dokumentów, o których mowa w § 7 ust. 10 Umowy,</w:t>
      </w:r>
    </w:p>
    <w:p w14:paraId="5A05E3AA" w14:textId="77777777" w:rsidR="00066EA6" w:rsidRDefault="00066EA6" w:rsidP="00FC0F04">
      <w:pPr>
        <w:numPr>
          <w:ilvl w:val="0"/>
          <w:numId w:val="37"/>
        </w:numPr>
        <w:pBdr>
          <w:top w:val="nil"/>
          <w:left w:val="nil"/>
          <w:bottom w:val="nil"/>
          <w:right w:val="nil"/>
          <w:between w:val="nil"/>
        </w:pBdr>
        <w:tabs>
          <w:tab w:val="left" w:pos="709"/>
        </w:tabs>
        <w:ind w:right="9"/>
        <w:jc w:val="both"/>
      </w:pPr>
      <w:r>
        <w:t>z tytułu:</w:t>
      </w:r>
    </w:p>
    <w:p w14:paraId="2EFBD8AF" w14:textId="77777777" w:rsidR="00066EA6" w:rsidRDefault="00066EA6" w:rsidP="00FC0F04">
      <w:pPr>
        <w:numPr>
          <w:ilvl w:val="2"/>
          <w:numId w:val="23"/>
        </w:numPr>
        <w:ind w:right="9"/>
        <w:jc w:val="both"/>
      </w:pPr>
      <w:r>
        <w:t>braku zapłaty lub nieterminowej zapłaty wynagrodzenia należnego Podwykonawcom lub dalszym podwykonawcom,</w:t>
      </w:r>
    </w:p>
    <w:p w14:paraId="0EB488F2" w14:textId="77777777" w:rsidR="00066EA6" w:rsidRDefault="00066EA6" w:rsidP="00FC0F04">
      <w:pPr>
        <w:numPr>
          <w:ilvl w:val="2"/>
          <w:numId w:val="23"/>
        </w:numPr>
        <w:ind w:right="9"/>
        <w:jc w:val="both"/>
      </w:pPr>
      <w:r>
        <w:t xml:space="preserve">nieprzedłożenia Zamawiającemu do zaakceptowania projektu umowy </w:t>
      </w:r>
      <w:r>
        <w:br/>
        <w:t>o podwykonawstwo, której przedmiotem są roboty budowlane lub projektu jej zmiany,</w:t>
      </w:r>
    </w:p>
    <w:p w14:paraId="3EF65773" w14:textId="77777777" w:rsidR="00066EA6" w:rsidRDefault="00066EA6" w:rsidP="00FC0F04">
      <w:pPr>
        <w:numPr>
          <w:ilvl w:val="2"/>
          <w:numId w:val="23"/>
        </w:numPr>
        <w:ind w:right="9"/>
        <w:jc w:val="both"/>
      </w:pPr>
      <w:r>
        <w:t>nieprzedłożenia Zamawiającemu poświadczonej za zgodność z oryginałem kopii umowy o podwykonawstwo, której przedmiotem są roboty budowlane, usługi lub dostawy,</w:t>
      </w:r>
    </w:p>
    <w:p w14:paraId="0B859EB6" w14:textId="77777777" w:rsidR="00066EA6" w:rsidRDefault="00066EA6" w:rsidP="00FC0F04">
      <w:pPr>
        <w:numPr>
          <w:ilvl w:val="2"/>
          <w:numId w:val="23"/>
        </w:numPr>
        <w:ind w:right="9"/>
        <w:jc w:val="both"/>
      </w:pPr>
      <w:r>
        <w:t>braku zmiany umowy o podwykonawstwo w zakresie terminu zapłaty w przypadku określonym w § 10 ust. 17 Umowy,</w:t>
      </w:r>
    </w:p>
    <w:p w14:paraId="20266DFB" w14:textId="1DA57E16" w:rsidR="00066EA6" w:rsidRDefault="00066EA6" w:rsidP="00066EA6">
      <w:pPr>
        <w:ind w:left="740" w:right="9"/>
        <w:jc w:val="both"/>
      </w:pPr>
      <w:r>
        <w:t>- w wysokości 10 000,00 zł za każdy stwierdzony przypadek naruszenia</w:t>
      </w:r>
      <w:sdt>
        <w:sdtPr>
          <w:tag w:val="goog_rdk_48"/>
          <w:id w:val="906802958"/>
        </w:sdtPr>
        <w:sdtEndPr/>
        <w:sdtContent>
          <w:r>
            <w:t>,</w:t>
          </w:r>
        </w:sdtContent>
      </w:sdt>
    </w:p>
    <w:p w14:paraId="7D56030E" w14:textId="39D7D35F" w:rsidR="00066EA6" w:rsidRDefault="00066EA6" w:rsidP="00FC0F04">
      <w:pPr>
        <w:numPr>
          <w:ilvl w:val="0"/>
          <w:numId w:val="37"/>
        </w:numPr>
        <w:pBdr>
          <w:top w:val="nil"/>
          <w:left w:val="nil"/>
          <w:bottom w:val="nil"/>
          <w:right w:val="nil"/>
          <w:between w:val="nil"/>
        </w:pBdr>
        <w:spacing w:line="240" w:lineRule="auto"/>
        <w:jc w:val="both"/>
        <w:rPr>
          <w:color w:val="000000"/>
        </w:rPr>
      </w:pPr>
      <w:r>
        <w:lastRenderedPageBreak/>
        <w:t xml:space="preserve">za zwłokę w montażu sieci ciepłowniczej prowizorycznej, przepięcia lub obejścia w terminie i godzinie uzgodnionych z Zamawiającym – w </w:t>
      </w:r>
      <w:r w:rsidRPr="009429FA">
        <w:t xml:space="preserve">wysokości </w:t>
      </w:r>
      <w:r w:rsidRPr="00854B44">
        <w:t>200zł</w:t>
      </w:r>
      <w:r w:rsidRPr="009429FA">
        <w:t xml:space="preserve"> za każdą</w:t>
      </w:r>
      <w:r>
        <w:t xml:space="preserve"> rozpoczętą godzinę zwłoki;</w:t>
      </w:r>
    </w:p>
    <w:p w14:paraId="67C03E39" w14:textId="77777777" w:rsidR="00066EA6" w:rsidRDefault="00066EA6" w:rsidP="00066EA6">
      <w:pPr>
        <w:ind w:left="720" w:right="9"/>
        <w:jc w:val="both"/>
      </w:pPr>
    </w:p>
    <w:p w14:paraId="55200093" w14:textId="77777777" w:rsidR="00066EA6" w:rsidRDefault="00066EA6" w:rsidP="00FC0F04">
      <w:pPr>
        <w:numPr>
          <w:ilvl w:val="0"/>
          <w:numId w:val="25"/>
        </w:numPr>
        <w:ind w:right="11"/>
        <w:jc w:val="both"/>
      </w:pPr>
      <w:r>
        <w:t>Zamawiający ma prawo do potrącania kar umownych z Wynagrodzenia należnego Wykonawcy, jak również z zabezpieczenia należytego wykonania Umowy.</w:t>
      </w:r>
    </w:p>
    <w:p w14:paraId="47C2E882" w14:textId="77777777" w:rsidR="00066EA6" w:rsidRDefault="00066EA6" w:rsidP="00FC0F04">
      <w:pPr>
        <w:numPr>
          <w:ilvl w:val="0"/>
          <w:numId w:val="25"/>
        </w:numPr>
        <w:ind w:right="11"/>
        <w:jc w:val="both"/>
      </w:pPr>
      <w:r>
        <w:t>Maksymalna łączna wysokość odpowiedzialności Wykonawcy z tytułu naliczonych kar umownych nie przekroczy 50 % wartości Wynagrodzenia. Zamawiający może dochodzić odszkodowania przewyższającego wysokość zastrzeżonych kar umownych, do wysokości poniesionej szkody.</w:t>
      </w:r>
    </w:p>
    <w:p w14:paraId="1B5EACA7" w14:textId="77777777" w:rsidR="00066EA6" w:rsidRDefault="00066EA6" w:rsidP="00FC0F04">
      <w:pPr>
        <w:numPr>
          <w:ilvl w:val="0"/>
          <w:numId w:val="25"/>
        </w:numPr>
        <w:ind w:right="11"/>
        <w:jc w:val="both"/>
      </w:pPr>
      <w:r>
        <w:t xml:space="preserve">Wykonawca zobowiązuje się do zapłaty kar umownych z tytułu naruszenia wymagań bhp, ppoż. oraz ochrony środowiska, wskazanych w </w:t>
      </w:r>
      <w:r>
        <w:rPr>
          <w:b/>
        </w:rPr>
        <w:t>Załączniku nr 4</w:t>
      </w:r>
      <w:r>
        <w:t xml:space="preserve"> do Umowy. Podstawą naliczenia kar będzie podpisany przez osobę upoważnioną przez Zamawiającego „wniosek o wystawienie noty księgowej”. Wykonawca będzie zobowiązany do zapłaty kary umownej w wysokości wskazanej w taryfikatorze w terminie 14 dni od dnia wystawienia przez Zamawiającego noty księgowej.</w:t>
      </w:r>
    </w:p>
    <w:p w14:paraId="1A124BF3" w14:textId="77777777" w:rsidR="00066EA6" w:rsidRDefault="00066EA6" w:rsidP="00FC0F04">
      <w:pPr>
        <w:numPr>
          <w:ilvl w:val="0"/>
          <w:numId w:val="25"/>
        </w:numPr>
        <w:ind w:right="11"/>
        <w:jc w:val="both"/>
      </w:pPr>
      <w:r>
        <w:t>W przypadku, gdy Umowa została zawarta z wykonawcami wspólnie ubiegającymi się o udzielenie zamówienia, ich odpowiedzialność za wykonanie Umowy jest solidarna.</w:t>
      </w:r>
    </w:p>
    <w:p w14:paraId="4AF8757B" w14:textId="77777777" w:rsidR="00066EA6" w:rsidRDefault="00066EA6" w:rsidP="00066EA6">
      <w:pPr>
        <w:tabs>
          <w:tab w:val="left" w:pos="360"/>
        </w:tabs>
        <w:ind w:right="9"/>
        <w:rPr>
          <w:b/>
        </w:rPr>
      </w:pPr>
    </w:p>
    <w:p w14:paraId="38BFBF1C" w14:textId="77777777" w:rsidR="00066EA6" w:rsidRDefault="00066EA6" w:rsidP="00066EA6">
      <w:pPr>
        <w:tabs>
          <w:tab w:val="left" w:pos="360"/>
        </w:tabs>
        <w:ind w:right="9"/>
        <w:jc w:val="center"/>
        <w:rPr>
          <w:b/>
        </w:rPr>
      </w:pPr>
      <w:r>
        <w:rPr>
          <w:b/>
        </w:rPr>
        <w:t>ZMIANA UMOWY</w:t>
      </w:r>
    </w:p>
    <w:p w14:paraId="2F135D54" w14:textId="77777777" w:rsidR="00066EA6" w:rsidRDefault="00066EA6" w:rsidP="00066EA6">
      <w:pPr>
        <w:tabs>
          <w:tab w:val="left" w:pos="360"/>
        </w:tabs>
        <w:ind w:right="9"/>
        <w:jc w:val="center"/>
      </w:pPr>
      <w:r>
        <w:rPr>
          <w:b/>
        </w:rPr>
        <w:t>§ 19.</w:t>
      </w:r>
    </w:p>
    <w:p w14:paraId="14F03649" w14:textId="77777777" w:rsidR="00066EA6" w:rsidRDefault="00066EA6" w:rsidP="00FC0F04">
      <w:pPr>
        <w:numPr>
          <w:ilvl w:val="0"/>
          <w:numId w:val="54"/>
        </w:numPr>
        <w:ind w:right="9"/>
        <w:jc w:val="both"/>
      </w:pPr>
      <w:r>
        <w:t>Zamawiający przewiduje możliwość zmiany Umowy w zakresie:</w:t>
      </w:r>
    </w:p>
    <w:p w14:paraId="5E5F4F08" w14:textId="77777777" w:rsidR="00066EA6" w:rsidRDefault="00066EA6" w:rsidP="00FC0F04">
      <w:pPr>
        <w:numPr>
          <w:ilvl w:val="1"/>
          <w:numId w:val="54"/>
        </w:numPr>
        <w:ind w:right="9"/>
        <w:jc w:val="both"/>
      </w:pPr>
      <w:r>
        <w:t>zmiany umownych terminów realizacji przedmiotu Umowy w następujących okolicznościach:</w:t>
      </w:r>
    </w:p>
    <w:p w14:paraId="0967CECF" w14:textId="77777777" w:rsidR="00066EA6" w:rsidRDefault="00066EA6" w:rsidP="00FC0F04">
      <w:pPr>
        <w:numPr>
          <w:ilvl w:val="2"/>
          <w:numId w:val="54"/>
        </w:numPr>
        <w:ind w:right="9"/>
        <w:jc w:val="both"/>
      </w:pPr>
      <w:r>
        <w:t>jeżeli konieczność zmiany nastąpiła w wyniku okoliczności, które uniemożliwiają wykonanie Umowy w ustalonych pierwotnie terminach, z przyczyn leżących po stronie Zamawiającego lub z przyczyn nieleżących po żadnej ze Stron. W takim przypadku termin ten ulega przesunięciu maksymalnie o czas trwania przyczyny opóźnienia, w szczególności gdy nie został dotrzymany określony w Części I SWZ termin gotowości do zawarcia Umowy po stronie Zamawiającego;</w:t>
      </w:r>
    </w:p>
    <w:p w14:paraId="6E759A10" w14:textId="77777777" w:rsidR="00066EA6" w:rsidRDefault="00066EA6" w:rsidP="00FC0F04">
      <w:pPr>
        <w:numPr>
          <w:ilvl w:val="2"/>
          <w:numId w:val="54"/>
        </w:numPr>
        <w:ind w:right="9"/>
        <w:jc w:val="both"/>
      </w:pPr>
      <w:r>
        <w:t>w przypadku zlecenia Robót dodatkowych lub Robót zamiennych przez Zamawiającego, jeżeli terminy ich zlecenia, rodzaj lub zakres uniemożliwiają dotrzymanie pierwotnego terminu umownego. W takim przypadku zmiana terminu następuje o okres niezbędny do dokończenia realizacji zadania w zmienionym zakresie lub przy zmienionym sposobie ich realizacji;</w:t>
      </w:r>
    </w:p>
    <w:p w14:paraId="30A440DD" w14:textId="77777777" w:rsidR="00066EA6" w:rsidRDefault="00066EA6" w:rsidP="00FC0F04">
      <w:pPr>
        <w:numPr>
          <w:ilvl w:val="2"/>
          <w:numId w:val="54"/>
        </w:numPr>
        <w:ind w:right="9"/>
        <w:jc w:val="both"/>
      </w:pPr>
      <w:r>
        <w:t xml:space="preserve">w przypadku odmowy właściciela, wieczystego użytkownika, dzierżawcy, zarządcy albo posiadacza nieruchomości na wejście na teren jego nieruchomości w terminie zgodnym z Harmonogramem lub zmiany warunków uzyskanej wcześniej zgody na wejście. W takim przypadku zmiana następuje zgodnie z faktycznym uzyskaniem dostępu do nieruchomości lub zmianą warunków zgody na wejście;  </w:t>
      </w:r>
    </w:p>
    <w:p w14:paraId="28592B3D" w14:textId="77777777" w:rsidR="00066EA6" w:rsidRDefault="00066EA6" w:rsidP="00FC0F04">
      <w:pPr>
        <w:numPr>
          <w:ilvl w:val="2"/>
          <w:numId w:val="54"/>
        </w:numPr>
        <w:ind w:right="9"/>
        <w:jc w:val="both"/>
      </w:pPr>
      <w:r>
        <w:t xml:space="preserve">niezawinionych przez Wykonawcę opóźnień w stosunku do Harmonogramu </w:t>
      </w:r>
      <w:r>
        <w:br/>
        <w:t xml:space="preserve">w otrzymaniu właściwych decyzji, postanowień, opinii, zaświadczeń lub odpisów dokumentów wydawanych przez organy administracji publicznej, dostarczanych </w:t>
      </w:r>
      <w:r>
        <w:lastRenderedPageBreak/>
        <w:t xml:space="preserve">Wykonawcy przez Zamawiającego lub pozyskiwanych przez Wykonawcę, </w:t>
      </w:r>
      <w:r>
        <w:br/>
        <w:t>a niezbędnych do rozpoczęcia danego etapu robót. W takim przypadku zmiana następuje zgodnie z faktycznym uzyskaniem przez Wykonawcę danej decyzji, postanowienia, opinii, zaświadczenia lub odpisu dokumentu, z uwzględnieniem wpływu opóźnienia na możliwość terminowego wykonania danego etapu robót;</w:t>
      </w:r>
    </w:p>
    <w:p w14:paraId="7FDC8B8A" w14:textId="493F616D" w:rsidR="00066EA6" w:rsidRDefault="00066EA6" w:rsidP="00FC0F04">
      <w:pPr>
        <w:numPr>
          <w:ilvl w:val="2"/>
          <w:numId w:val="54"/>
        </w:numPr>
        <w:ind w:right="9"/>
        <w:jc w:val="both"/>
      </w:pPr>
      <w:r>
        <w:t>związanych z terenem prowadzenia prac, których wystąpienie wymaga wstrzymania prowadzenia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 W takim przypadku zmiana następuje stosownie do czasu, który jest potrzebny do usunięcia przeszkody w prowadzeniu prac;</w:t>
      </w:r>
    </w:p>
    <w:p w14:paraId="4AE218CE" w14:textId="77777777" w:rsidR="00066EA6" w:rsidRDefault="00066EA6" w:rsidP="00FC0F04">
      <w:pPr>
        <w:numPr>
          <w:ilvl w:val="2"/>
          <w:numId w:val="54"/>
        </w:numPr>
        <w:ind w:right="9"/>
        <w:jc w:val="both"/>
      </w:pPr>
      <w:r>
        <w:t>opóźnień spowodowanych warunkami atmosferycznymi uniemożliwiającymi realizację przedmiotu Umowy zgodnie z pkt. 11 Specyfikacji technicznej ;</w:t>
      </w:r>
    </w:p>
    <w:p w14:paraId="5EDE716C" w14:textId="77777777" w:rsidR="00066EA6" w:rsidRDefault="00066EA6" w:rsidP="00FC0F04">
      <w:pPr>
        <w:numPr>
          <w:ilvl w:val="2"/>
          <w:numId w:val="54"/>
        </w:numPr>
        <w:ind w:right="9"/>
        <w:jc w:val="both"/>
      </w:pPr>
      <w:r>
        <w:t xml:space="preserve">opóźnień w stosunku do terminów określonych w § 3 ust. 2 w otrzymaniu kompletu materiałów preizolowanych dostarczanych na podstawie innych umów w celu realizacji przedmiotu Umowy. W takim przypadku zmiana następuje zgodnie z faktycznym otrzymaniem brakujących materiałów przez Wykonawcę, z uwzględnieniem wpływu opóźnienia na możliwość terminowego wykonania danego etapu robót;   </w:t>
      </w:r>
    </w:p>
    <w:p w14:paraId="16B22D3B" w14:textId="519CDFEF" w:rsidR="00066EA6" w:rsidRDefault="00066EA6" w:rsidP="00FC0F04">
      <w:pPr>
        <w:numPr>
          <w:ilvl w:val="2"/>
          <w:numId w:val="54"/>
        </w:numPr>
        <w:ind w:right="9"/>
        <w:jc w:val="both"/>
      </w:pPr>
      <w:r>
        <w:t>jeżeli konieczność zmiany nastąpiła w wyniku zawarcia Umowy w następstwie zakończenia postępowania o udzielenie zamówienia publicznego po dniu</w:t>
      </w:r>
      <w:r w:rsidR="00E04666">
        <w:t xml:space="preserve"> </w:t>
      </w:r>
      <w:del w:id="9" w:author="Pietrzak Helena - ADICT" w:date="2026-01-16T09:22:00Z">
        <w:r w:rsidRPr="003305E0" w:rsidDel="00CA3064">
          <w:rPr>
            <w:b/>
          </w:rPr>
          <w:delText>03.07.2026</w:delText>
        </w:r>
      </w:del>
      <w:ins w:id="10" w:author="Pietrzak Helena - ADICT" w:date="2026-01-16T09:22:00Z">
        <w:r w:rsidR="00CA3064">
          <w:rPr>
            <w:b/>
          </w:rPr>
          <w:t>28.05.2026 r.</w:t>
        </w:r>
      </w:ins>
      <w:r w:rsidRPr="003305E0">
        <w:t xml:space="preserve"> z</w:t>
      </w:r>
      <w:r>
        <w:t> przyczyn leżących po stronie Zamawiającego, co skutkuje niemożliwością zakończenia prac przed rozpoczęciem okresu grzewczego. W takim przypadku terminy ulegają przesunięciu w sposób uwzględniający brak możliwości realizacji robót wymagających przerwy w dostawie ciepła do odbiorców w okresie grzewczym;</w:t>
      </w:r>
    </w:p>
    <w:p w14:paraId="4C7DE09D" w14:textId="6778EAA5" w:rsidR="00066EA6" w:rsidRDefault="00066EA6" w:rsidP="00FC0F04">
      <w:pPr>
        <w:numPr>
          <w:ilvl w:val="2"/>
          <w:numId w:val="54"/>
        </w:numPr>
        <w:ind w:right="9"/>
        <w:jc w:val="both"/>
      </w:pPr>
      <w:r>
        <w:t>wystąpienie Siły Wyższej na terenie mającym wpływ na realizację Umowy w rozumieniu § 21 Umowy.</w:t>
      </w:r>
    </w:p>
    <w:p w14:paraId="141EB902" w14:textId="24CEB6E7" w:rsidR="00066EA6" w:rsidRDefault="00066EA6" w:rsidP="00FC0F04">
      <w:pPr>
        <w:numPr>
          <w:ilvl w:val="1"/>
          <w:numId w:val="54"/>
        </w:numPr>
        <w:ind w:right="9"/>
        <w:jc w:val="both"/>
      </w:pPr>
      <w:r>
        <w:t>zmiany zakresu i/lub sposobu realizacji prac, terminu realizacji lub Wynagrodzenia w przypadku wystąpienia okoliczności, które uniemożliwią realizację przedmiotu Umowy w zakresie określonym w dokumentacji projektowej i formalnoprawnej, w szczególności:</w:t>
      </w:r>
    </w:p>
    <w:sdt>
      <w:sdtPr>
        <w:tag w:val="goog_rdk_53"/>
        <w:id w:val="-1817025618"/>
      </w:sdtPr>
      <w:sdtEndPr/>
      <w:sdtContent>
        <w:p w14:paraId="79AC509F" w14:textId="77777777" w:rsidR="00066EA6" w:rsidRDefault="00066EA6" w:rsidP="00FC0F04">
          <w:pPr>
            <w:numPr>
              <w:ilvl w:val="2"/>
              <w:numId w:val="54"/>
            </w:numPr>
            <w:ind w:right="9"/>
            <w:jc w:val="both"/>
          </w:pPr>
          <w:r>
            <w:t>brak zgody właścicielskiej, zmiany warunków zajęcia terenu lub zmiana oświadczenia woli właściciela, wieczystego użytkownika, dzierżawcy, zarządcy albo posiadacza nieruchomości, na której prowadzona jest inwestycja;</w:t>
          </w:r>
        </w:p>
      </w:sdtContent>
    </w:sdt>
    <w:p w14:paraId="629DEE3A" w14:textId="77777777" w:rsidR="00066EA6" w:rsidRDefault="00066EA6" w:rsidP="00FC0F04">
      <w:pPr>
        <w:numPr>
          <w:ilvl w:val="2"/>
          <w:numId w:val="54"/>
        </w:numPr>
        <w:ind w:right="9"/>
        <w:jc w:val="both"/>
      </w:pPr>
      <w:r>
        <w:t>rezygnacja odbiorcy z dostaw energii cieplnej lub konieczność przyłączenia nowego odbiorcy do sieci objętej przedmiotem zamówienia skutkująca zmianą materiałów niezbędnych do użycia w celu wykonania przedmiotu zamówienia;</w:t>
      </w:r>
    </w:p>
    <w:p w14:paraId="5FC91AAF" w14:textId="77777777" w:rsidR="00066EA6" w:rsidRDefault="00066EA6" w:rsidP="00FC0F04">
      <w:pPr>
        <w:numPr>
          <w:ilvl w:val="2"/>
          <w:numId w:val="54"/>
        </w:numPr>
        <w:ind w:right="9"/>
        <w:jc w:val="both"/>
      </w:pPr>
      <w:r>
        <w:t>dokonanie zmian projektowych po rozpoczęciu robót budowlanych, wynikających w szczególności z:</w:t>
      </w:r>
    </w:p>
    <w:p w14:paraId="41118FD4" w14:textId="77777777" w:rsidR="00066EA6" w:rsidRDefault="00066EA6" w:rsidP="00FC0F04">
      <w:pPr>
        <w:numPr>
          <w:ilvl w:val="0"/>
          <w:numId w:val="38"/>
        </w:numPr>
        <w:pBdr>
          <w:top w:val="nil"/>
          <w:left w:val="nil"/>
          <w:bottom w:val="nil"/>
          <w:right w:val="nil"/>
          <w:between w:val="nil"/>
        </w:pBdr>
        <w:ind w:right="9"/>
        <w:jc w:val="both"/>
      </w:pPr>
      <w:r>
        <w:t>nieuwidocznionych na mapach geodezyjnych kolizji z budowlami podziemnymi,</w:t>
      </w:r>
    </w:p>
    <w:p w14:paraId="59C79334" w14:textId="77777777" w:rsidR="00066EA6" w:rsidRDefault="00066EA6" w:rsidP="00FC0F04">
      <w:pPr>
        <w:numPr>
          <w:ilvl w:val="0"/>
          <w:numId w:val="38"/>
        </w:numPr>
        <w:pBdr>
          <w:top w:val="nil"/>
          <w:left w:val="nil"/>
          <w:bottom w:val="nil"/>
          <w:right w:val="nil"/>
          <w:between w:val="nil"/>
        </w:pBdr>
        <w:ind w:right="9"/>
        <w:jc w:val="both"/>
      </w:pPr>
      <w:r>
        <w:lastRenderedPageBreak/>
        <w:t xml:space="preserve">kolizji z obiektami małej architektury, budowlami i/lub </w:t>
      </w:r>
      <w:proofErr w:type="spellStart"/>
      <w:r>
        <w:t>nasadzeniami</w:t>
      </w:r>
      <w:proofErr w:type="spellEnd"/>
      <w:r>
        <w:t xml:space="preserve"> powstałymi pomiędzy terminem złożenia oferty a rozpoczęciem robót budowlanych na terenie objętym zmianami projektowymi,</w:t>
      </w:r>
    </w:p>
    <w:p w14:paraId="58670DE7" w14:textId="77777777" w:rsidR="00066EA6" w:rsidRDefault="00066EA6" w:rsidP="00FC0F04">
      <w:pPr>
        <w:numPr>
          <w:ilvl w:val="0"/>
          <w:numId w:val="38"/>
        </w:numPr>
        <w:pBdr>
          <w:top w:val="nil"/>
          <w:left w:val="nil"/>
          <w:bottom w:val="nil"/>
          <w:right w:val="nil"/>
          <w:between w:val="nil"/>
        </w:pBdr>
        <w:ind w:right="9"/>
        <w:jc w:val="both"/>
      </w:pPr>
      <w:r>
        <w:t>innego przebiegu infrastruktury ciepłowniczej lub jej innych parametrów technicznych niż przewidzianych w dokumentacji projektowej;</w:t>
      </w:r>
    </w:p>
    <w:p w14:paraId="048D32DC" w14:textId="77777777" w:rsidR="00066EA6" w:rsidRDefault="00066EA6" w:rsidP="00FC0F04">
      <w:pPr>
        <w:numPr>
          <w:ilvl w:val="2"/>
          <w:numId w:val="55"/>
        </w:numPr>
        <w:ind w:right="9"/>
        <w:jc w:val="both"/>
      </w:pPr>
      <w:r>
        <w:t>okoliczności związane z terenem prowadzenia prac, których wystąpienie wymaga przeprowadzenia dodatkowych prac, a których Wykonawca nie mógł przewidzieć przy zachowaniu staranności wymaganej od profesjonalisty, w szczególności z uwagi na znajdujące się w gruncie przedmioty wartości archeologicznej, przedmioty niebezpieczne, zanieczyszczenia lub odpady toksyczne (z wyjątkiem zanieczyszczeń lub odpadów spowodowanych przez Wykonawcę);</w:t>
      </w:r>
    </w:p>
    <w:p w14:paraId="37E4D087" w14:textId="77777777" w:rsidR="00066EA6" w:rsidRDefault="00066EA6" w:rsidP="00FC0F04">
      <w:pPr>
        <w:numPr>
          <w:ilvl w:val="1"/>
          <w:numId w:val="54"/>
        </w:numPr>
        <w:ind w:right="9"/>
        <w:jc w:val="both"/>
      </w:pPr>
      <w:r>
        <w:t xml:space="preserve">zmiany sposobu realizacji prac oraz Wynagrodzenia w przypadku, gdy zmiany te są konieczne aby przedmiot Umowy mógł zostać wykonany prawidłowo, zgodnie </w:t>
      </w:r>
      <w:r>
        <w:br/>
        <w:t>z obowiązującymi przepisami i sztuką budowlaną;</w:t>
      </w:r>
    </w:p>
    <w:p w14:paraId="6020A422" w14:textId="77777777" w:rsidR="00066EA6" w:rsidRDefault="00066EA6" w:rsidP="00FC0F04">
      <w:pPr>
        <w:numPr>
          <w:ilvl w:val="1"/>
          <w:numId w:val="54"/>
        </w:numPr>
        <w:ind w:right="9"/>
        <w:jc w:val="both"/>
      </w:pPr>
      <w:r>
        <w:t>zmiany Umowy w przypadku zmiany powszechnie obowiązujących przepisów prawa w zakresie mającym wpływ na treść Umowy;</w:t>
      </w:r>
    </w:p>
    <w:p w14:paraId="5F458511" w14:textId="77777777" w:rsidR="00066EA6" w:rsidRDefault="00066EA6" w:rsidP="00FC0F04">
      <w:pPr>
        <w:numPr>
          <w:ilvl w:val="1"/>
          <w:numId w:val="54"/>
        </w:numPr>
        <w:ind w:right="9"/>
        <w:jc w:val="both"/>
      </w:pPr>
      <w:r>
        <w:t>zmiany Umowy dotyczące realizacji dodatkowych dostaw, usług lub robót budowlanych od Wykonawcy, nieobjętych zamówieniem podstawowym, o ile stały się niezbędne i zostały spełnione łącznie następujące warunki:</w:t>
      </w:r>
    </w:p>
    <w:p w14:paraId="090EB96B" w14:textId="77777777" w:rsidR="00066EA6" w:rsidRDefault="00066EA6" w:rsidP="00FC0F04">
      <w:pPr>
        <w:numPr>
          <w:ilvl w:val="2"/>
          <w:numId w:val="54"/>
        </w:numPr>
        <w:ind w:right="9"/>
        <w:jc w:val="both"/>
      </w:pPr>
      <w:r>
        <w:t>zmiana Wykonawcy nie może zostać dokonana z powodów ekonomicznych lub technicznych, w szczególności dotyczących zamienności lub interoperacyjności sprzętu, usług lub instalacji, zamówionych w ramach zamówienia podstawowego,</w:t>
      </w:r>
    </w:p>
    <w:p w14:paraId="14EBE1FD" w14:textId="77777777" w:rsidR="00066EA6" w:rsidRDefault="00066EA6" w:rsidP="00FC0F04">
      <w:pPr>
        <w:numPr>
          <w:ilvl w:val="2"/>
          <w:numId w:val="54"/>
        </w:numPr>
        <w:ind w:right="9"/>
        <w:jc w:val="both"/>
      </w:pPr>
      <w:r>
        <w:t>zmiana Wykonawcy spowodowałaby istotną niedogodność lub znaczne zwiększenie kosztów dla Zamawiającego,</w:t>
      </w:r>
    </w:p>
    <w:p w14:paraId="38496F84" w14:textId="77777777" w:rsidR="00066EA6" w:rsidRDefault="00066EA6" w:rsidP="00FC0F04">
      <w:pPr>
        <w:numPr>
          <w:ilvl w:val="2"/>
          <w:numId w:val="54"/>
        </w:numPr>
        <w:ind w:right="9"/>
        <w:jc w:val="both"/>
      </w:pPr>
      <w:r>
        <w:t>wartość każdej kolejnej zmiany nie przekracza 50% pierwotnie określonej kwoty Wynagrodzenia</w:t>
      </w:r>
      <w:bookmarkStart w:id="11" w:name="bookmark=id.2s8eyo1" w:colFirst="0" w:colLast="0"/>
      <w:bookmarkEnd w:id="11"/>
      <w:r>
        <w:t>;</w:t>
      </w:r>
    </w:p>
    <w:p w14:paraId="7447F52A" w14:textId="77777777" w:rsidR="00066EA6" w:rsidRDefault="00066EA6" w:rsidP="00FC0F04">
      <w:pPr>
        <w:numPr>
          <w:ilvl w:val="1"/>
          <w:numId w:val="54"/>
        </w:numPr>
        <w:ind w:right="9"/>
        <w:jc w:val="both"/>
      </w:pPr>
      <w:r>
        <w:t>zmiany Umowy jeżeli zostały spełnione łącznie następujące warunki:</w:t>
      </w:r>
    </w:p>
    <w:p w14:paraId="079540C6" w14:textId="77777777" w:rsidR="00066EA6" w:rsidRDefault="00066EA6" w:rsidP="00FC0F04">
      <w:pPr>
        <w:numPr>
          <w:ilvl w:val="2"/>
          <w:numId w:val="54"/>
        </w:numPr>
        <w:ind w:right="9"/>
        <w:jc w:val="both"/>
      </w:pPr>
      <w:r>
        <w:t>konieczność zmiany Umowy spowodowana jest okolicznościami, których Zamawiający, działając z należytą starannością, nie mógł przewidzieć,</w:t>
      </w:r>
    </w:p>
    <w:p w14:paraId="03E2B0CB" w14:textId="77777777" w:rsidR="00066EA6" w:rsidRDefault="00066EA6" w:rsidP="00FC0F04">
      <w:pPr>
        <w:numPr>
          <w:ilvl w:val="2"/>
          <w:numId w:val="54"/>
        </w:numPr>
        <w:ind w:right="9"/>
        <w:jc w:val="both"/>
      </w:pPr>
      <w:r>
        <w:t>wartość zmiany nie przekracza 50% pierwotnie określonej kwoty Wynagrodzenia;</w:t>
      </w:r>
    </w:p>
    <w:p w14:paraId="2AA50C73" w14:textId="77777777" w:rsidR="00066EA6" w:rsidRDefault="00066EA6" w:rsidP="00FC0F04">
      <w:pPr>
        <w:numPr>
          <w:ilvl w:val="1"/>
          <w:numId w:val="54"/>
        </w:numPr>
        <w:ind w:right="9"/>
        <w:jc w:val="both"/>
      </w:pPr>
      <w:bookmarkStart w:id="12" w:name="bookmark=id.17dp8vu" w:colFirst="0" w:colLast="0"/>
      <w:bookmarkStart w:id="13" w:name="bookmark=id.3rdcrjn" w:colFirst="0" w:colLast="0"/>
      <w:bookmarkEnd w:id="12"/>
      <w:bookmarkEnd w:id="13"/>
      <w:r>
        <w:t>zmiany Umowy, niezależnie od ich wartości, które nie są istotne</w:t>
      </w:r>
      <w:bookmarkStart w:id="14" w:name="bookmark=id.26in1rg" w:colFirst="0" w:colLast="0"/>
      <w:bookmarkEnd w:id="14"/>
      <w:r>
        <w:t>. Zmianę uznaje się za istotną jeżeli:</w:t>
      </w:r>
    </w:p>
    <w:p w14:paraId="18DB742B" w14:textId="77777777" w:rsidR="00066EA6" w:rsidRDefault="00066EA6" w:rsidP="00FC0F04">
      <w:pPr>
        <w:numPr>
          <w:ilvl w:val="2"/>
          <w:numId w:val="54"/>
        </w:numPr>
        <w:ind w:right="9"/>
        <w:jc w:val="both"/>
      </w:pPr>
      <w:r>
        <w:t>zmienia ogólny charakter Umowy w stosunku do charakteru Umowy</w:t>
      </w:r>
      <w:bookmarkStart w:id="15" w:name="bookmark=id.lnxbz9" w:colFirst="0" w:colLast="0"/>
      <w:bookmarkEnd w:id="15"/>
      <w:r>
        <w:t xml:space="preserve"> w pierwotnym brzmieniu;</w:t>
      </w:r>
    </w:p>
    <w:p w14:paraId="360447AD" w14:textId="77777777" w:rsidR="00066EA6" w:rsidRDefault="00066EA6" w:rsidP="00FC0F04">
      <w:pPr>
        <w:numPr>
          <w:ilvl w:val="2"/>
          <w:numId w:val="54"/>
        </w:numPr>
        <w:ind w:right="9"/>
        <w:jc w:val="both"/>
      </w:pPr>
      <w:r>
        <w:t>nie zmienia ogólnego charakteru Umowy i zachodzi co najmniej jedna z następujących okoliczności:</w:t>
      </w:r>
    </w:p>
    <w:p w14:paraId="5D3E7836" w14:textId="77777777" w:rsidR="00066EA6" w:rsidRDefault="00066EA6" w:rsidP="00FC0F04">
      <w:pPr>
        <w:numPr>
          <w:ilvl w:val="3"/>
          <w:numId w:val="54"/>
        </w:numPr>
        <w:ind w:right="9"/>
        <w:jc w:val="both"/>
      </w:pPr>
      <w:r>
        <w:t>zmiana wprowadza warunki, które, gdyby były postawione w postępowaniu o udzielenie zamówienia, to w tym postępowaniu wzięliby lub mogliby wziąć udział inni wykonawcy lub przyjęto by oferty innej treści,</w:t>
      </w:r>
    </w:p>
    <w:p w14:paraId="40968A95" w14:textId="77777777" w:rsidR="00066EA6" w:rsidRDefault="00066EA6" w:rsidP="00FC0F04">
      <w:pPr>
        <w:numPr>
          <w:ilvl w:val="3"/>
          <w:numId w:val="54"/>
        </w:numPr>
        <w:ind w:right="9"/>
        <w:jc w:val="both"/>
      </w:pPr>
      <w:r>
        <w:t>zmiana narusza równowagę ekonomiczną Umowy na korzyść Wykonawcy w sposób nieprzewidziany pierwotnie w Umowie,</w:t>
      </w:r>
    </w:p>
    <w:p w14:paraId="6A4F3D3C" w14:textId="77777777" w:rsidR="00066EA6" w:rsidRDefault="00066EA6" w:rsidP="00FC0F04">
      <w:pPr>
        <w:numPr>
          <w:ilvl w:val="3"/>
          <w:numId w:val="54"/>
        </w:numPr>
        <w:ind w:right="9"/>
        <w:jc w:val="both"/>
      </w:pPr>
      <w:r>
        <w:lastRenderedPageBreak/>
        <w:t>zmiana znacznie rozszerza lub zmniejsza zakres świadczeń i zobowiązań wynikający z Umowy,</w:t>
      </w:r>
    </w:p>
    <w:p w14:paraId="7CED0F18" w14:textId="77777777" w:rsidR="00066EA6" w:rsidRDefault="00066EA6" w:rsidP="00FC0F04">
      <w:pPr>
        <w:numPr>
          <w:ilvl w:val="3"/>
          <w:numId w:val="54"/>
        </w:numPr>
        <w:ind w:right="9"/>
        <w:jc w:val="both"/>
      </w:pPr>
      <w:r>
        <w:t>polega na zastąpieniu Wykonawcy, nowym wykonawcą, w przypadkach innych niż wymienione w Wytycznych;</w:t>
      </w:r>
    </w:p>
    <w:p w14:paraId="2D6905EE" w14:textId="77777777" w:rsidR="00066EA6" w:rsidRDefault="00066EA6" w:rsidP="00FC0F04">
      <w:pPr>
        <w:numPr>
          <w:ilvl w:val="1"/>
          <w:numId w:val="54"/>
        </w:numPr>
        <w:ind w:right="9"/>
        <w:jc w:val="both"/>
      </w:pPr>
      <w:r>
        <w:t>zmiany Umowy, jeżeli łączna wartość zmian jest mniejsza niż progi unijne i jest mniejsza od 15% pierwotnie określonej kwoty Wynagrodzenia.</w:t>
      </w:r>
    </w:p>
    <w:p w14:paraId="311538D4" w14:textId="77777777" w:rsidR="00066EA6" w:rsidRDefault="00066EA6" w:rsidP="00FC0F04">
      <w:pPr>
        <w:numPr>
          <w:ilvl w:val="0"/>
          <w:numId w:val="54"/>
        </w:numPr>
        <w:ind w:right="9"/>
        <w:jc w:val="both"/>
      </w:pPr>
      <w:r>
        <w:t>O ile nie zastrzeżono inaczej, wszystkie zmiany Umowy dokonywane są w formie pisemnego aneksu i muszą być podpisane przez upoważnionych przedstawicieli obu stron, z zastrzeżeniem odmiennych postanowień Umowy.</w:t>
      </w:r>
    </w:p>
    <w:p w14:paraId="1631EDCB" w14:textId="77777777" w:rsidR="00066EA6" w:rsidRPr="009429FA" w:rsidRDefault="00D343AB" w:rsidP="00FC0F04">
      <w:pPr>
        <w:numPr>
          <w:ilvl w:val="0"/>
          <w:numId w:val="54"/>
        </w:numPr>
        <w:ind w:right="9"/>
        <w:jc w:val="both"/>
      </w:pPr>
      <w:sdt>
        <w:sdtPr>
          <w:tag w:val="goog_rdk_56"/>
          <w:id w:val="1420909014"/>
        </w:sdtPr>
        <w:sdtEndPr/>
        <w:sdtContent/>
      </w:sdt>
      <w:r w:rsidR="00066EA6" w:rsidRPr="009429FA">
        <w:t xml:space="preserve">W przypadku Robót dodatkowych wszelkie zmiany wynagrodzenia będą dokonywane na podstawie kosztorysu  sporządzonego przez Wykonawcę i weryfikowanego przez Zamawiającego. W przypadku Robót zaniechanych podstawą do ustalenia wartości tych robót  będą wartości wskazane w Harmonogramie. W przypadku, w którym Wykonawca nie wykona części danej pozycji określonej w Harmonogramie, otrzyma wynagrodzenie proporcjonalne do wykonanej części robót objętych tą pozycją. </w:t>
      </w:r>
    </w:p>
    <w:p w14:paraId="147C30E2" w14:textId="77777777" w:rsidR="00066EA6" w:rsidRDefault="00066EA6" w:rsidP="00FC0F04">
      <w:pPr>
        <w:numPr>
          <w:ilvl w:val="0"/>
          <w:numId w:val="54"/>
        </w:numPr>
        <w:ind w:right="9"/>
        <w:jc w:val="both"/>
      </w:pPr>
      <w:r w:rsidRPr="009429FA">
        <w:t>Wykonawca dostarczy Zamawiającemu w terminie 3 dni roboczych od daty podpisania protokołu konieczności kosztorysu ofertowego na Roboty dodatkowe, sporządzonego metodą szczegółową z uwzględnieniem zasad i metodyki „Polskich Standardów Kosztorysowania Robót Budowlanych” oraz cen jednostkowych czynników produkcji (R,M,S) i narzutów nie wyższych niż minimalne ceny</w:t>
      </w:r>
      <w:r>
        <w:t xml:space="preserve"> ostatnio opublikowane dla województwa mazowieckiego, odpowiednio dla właściwego rodzaju robót przez Ośrodek Wdrożeń </w:t>
      </w:r>
      <w:proofErr w:type="spellStart"/>
      <w:r>
        <w:t>Ekonomiczno</w:t>
      </w:r>
      <w:proofErr w:type="spellEnd"/>
      <w:r>
        <w:t xml:space="preserve"> - Organizacyjnych Budownictwa Promocja Sp. z o.o. „SEKOCENBUD”.</w:t>
      </w:r>
    </w:p>
    <w:p w14:paraId="7B6C010D" w14:textId="77777777" w:rsidR="00066EA6" w:rsidRDefault="00066EA6" w:rsidP="00FC0F04">
      <w:pPr>
        <w:numPr>
          <w:ilvl w:val="0"/>
          <w:numId w:val="54"/>
        </w:numPr>
        <w:ind w:right="9"/>
        <w:jc w:val="both"/>
      </w:pPr>
      <w:r>
        <w:t xml:space="preserve">Wartość wykonania </w:t>
      </w:r>
      <w:sdt>
        <w:sdtPr>
          <w:tag w:val="goog_rdk_61"/>
          <w:id w:val="-797995336"/>
        </w:sdtPr>
        <w:sdtEndPr/>
        <w:sdtContent>
          <w:r>
            <w:t>Robót</w:t>
          </w:r>
        </w:sdtContent>
      </w:sdt>
      <w:r>
        <w:t xml:space="preserve"> dodatkowych będzie rozliczana na podstawie kosztorysu szczegółowego sporządzonego na podstawie nakładów rzeczowych według powszechnie stosowanych publikacji zawierających jednostkowe nakłady rzeczowe.</w:t>
      </w:r>
    </w:p>
    <w:p w14:paraId="79713D57" w14:textId="77777777" w:rsidR="00066EA6" w:rsidRDefault="00066EA6" w:rsidP="00FC0F04">
      <w:pPr>
        <w:numPr>
          <w:ilvl w:val="0"/>
          <w:numId w:val="54"/>
        </w:numPr>
        <w:ind w:right="9"/>
        <w:jc w:val="both"/>
      </w:pPr>
      <w:r>
        <w:t>Wykonawca opracuje kosztorys ofertowy zgodnie z aktualnie obowiązującymi przepisami szczególnymi w tym zakresie, w formie i postaci:</w:t>
      </w:r>
    </w:p>
    <w:p w14:paraId="084B28EC" w14:textId="77777777" w:rsidR="00066EA6" w:rsidRDefault="00066EA6" w:rsidP="00FC0F04">
      <w:pPr>
        <w:numPr>
          <w:ilvl w:val="1"/>
          <w:numId w:val="54"/>
        </w:numPr>
        <w:ind w:right="9"/>
        <w:jc w:val="both"/>
      </w:pPr>
      <w:r>
        <w:t>elektronicznego zapisu pliku przedmiaru i kosztorysu sporządzonego przy użyciu programu do kosztorysowania robót budowlanych, którego format będzie możliwy do odczytu programem „NORMA”,</w:t>
      </w:r>
    </w:p>
    <w:p w14:paraId="466D9204" w14:textId="77777777" w:rsidR="00066EA6" w:rsidRDefault="00066EA6" w:rsidP="00FC0F04">
      <w:pPr>
        <w:numPr>
          <w:ilvl w:val="1"/>
          <w:numId w:val="54"/>
        </w:numPr>
        <w:ind w:right="9"/>
        <w:jc w:val="both"/>
      </w:pPr>
      <w:r>
        <w:t>wydruku przedmiaru i kosztorysu w dwóch jednobrzmiących egzemplarzach.</w:t>
      </w:r>
    </w:p>
    <w:p w14:paraId="74878AB4" w14:textId="77777777" w:rsidR="00066EA6" w:rsidRDefault="00066EA6" w:rsidP="00FC0F04">
      <w:pPr>
        <w:numPr>
          <w:ilvl w:val="0"/>
          <w:numId w:val="54"/>
        </w:numPr>
        <w:ind w:right="9"/>
        <w:jc w:val="both"/>
      </w:pPr>
      <w:r>
        <w:t>Wykonawca zobowiązuje się wykonać Roboty dodatkowe (w ilości i zakresie) ujęte w protokole konieczności za kwotę ustaloną na podstawie kosztorysu ofertowego zweryfikowanego przez Zamawiającego.</w:t>
      </w:r>
    </w:p>
    <w:p w14:paraId="0EE100C6" w14:textId="77777777" w:rsidR="00066EA6" w:rsidRDefault="00066EA6" w:rsidP="00FC0F04">
      <w:pPr>
        <w:numPr>
          <w:ilvl w:val="0"/>
          <w:numId w:val="54"/>
        </w:numPr>
        <w:ind w:right="9"/>
        <w:jc w:val="both"/>
      </w:pPr>
      <w:r>
        <w:t xml:space="preserve">Warunkiem rozpoczęcia Robót dodatkowych lub Robót zamiennych jest uprzednie zaakceptowanie przez Zamawiającego protokołu konieczności oraz kosztorysu ofertowego. Warunkiem  wykonania Robót dodatkowych lub Robót zamiennych jest zawarcie przez Strony stosownego aneksu do Umowy w formie pisemnej. </w:t>
      </w:r>
    </w:p>
    <w:p w14:paraId="68E75643" w14:textId="0D4B31CE" w:rsidR="00066EA6" w:rsidRDefault="00066EA6" w:rsidP="00FC0F04">
      <w:pPr>
        <w:numPr>
          <w:ilvl w:val="0"/>
          <w:numId w:val="54"/>
        </w:numPr>
        <w:ind w:right="9"/>
        <w:jc w:val="both"/>
      </w:pPr>
      <w:r>
        <w:t>W przypadkach, o których mowa w ust. 1 pkt 5 oraz 6, Strony nie mogą wprowadzać kolejnych zmian Umowy w celu uniknięcia stosowania reguł wynikających</w:t>
      </w:r>
      <w:r w:rsidR="00E04666">
        <w:t xml:space="preserve"> </w:t>
      </w:r>
      <w:r>
        <w:t>z Wytycznych.</w:t>
      </w:r>
    </w:p>
    <w:p w14:paraId="0DE53A3C" w14:textId="77777777" w:rsidR="00066EA6" w:rsidRDefault="00066EA6" w:rsidP="00066EA6">
      <w:pPr>
        <w:tabs>
          <w:tab w:val="left" w:pos="360"/>
        </w:tabs>
        <w:ind w:right="9"/>
        <w:rPr>
          <w:b/>
        </w:rPr>
      </w:pPr>
    </w:p>
    <w:p w14:paraId="2DF7C6DF" w14:textId="77777777" w:rsidR="00066EA6" w:rsidRDefault="00066EA6" w:rsidP="00066EA6">
      <w:pPr>
        <w:tabs>
          <w:tab w:val="left" w:pos="360"/>
        </w:tabs>
        <w:ind w:right="9"/>
        <w:jc w:val="center"/>
      </w:pPr>
      <w:r>
        <w:rPr>
          <w:b/>
        </w:rPr>
        <w:t>ODSTĄPIENIE OD UMOWY</w:t>
      </w:r>
    </w:p>
    <w:p w14:paraId="15951FE6" w14:textId="77777777" w:rsidR="00066EA6" w:rsidRDefault="00066EA6" w:rsidP="00066EA6">
      <w:pPr>
        <w:pBdr>
          <w:top w:val="nil"/>
          <w:left w:val="nil"/>
          <w:bottom w:val="nil"/>
          <w:right w:val="nil"/>
          <w:between w:val="nil"/>
        </w:pBdr>
        <w:ind w:right="9"/>
        <w:jc w:val="center"/>
        <w:rPr>
          <w:b/>
        </w:rPr>
      </w:pPr>
      <w:r>
        <w:rPr>
          <w:b/>
        </w:rPr>
        <w:lastRenderedPageBreak/>
        <w:t>§ 20.</w:t>
      </w:r>
    </w:p>
    <w:p w14:paraId="14F56797" w14:textId="77777777" w:rsidR="00066EA6" w:rsidRDefault="00066EA6" w:rsidP="00FC0F04">
      <w:pPr>
        <w:numPr>
          <w:ilvl w:val="0"/>
          <w:numId w:val="52"/>
        </w:numPr>
        <w:pBdr>
          <w:top w:val="nil"/>
          <w:left w:val="nil"/>
          <w:bottom w:val="nil"/>
          <w:right w:val="nil"/>
          <w:between w:val="nil"/>
        </w:pBdr>
        <w:tabs>
          <w:tab w:val="left" w:pos="360"/>
        </w:tabs>
        <w:ind w:left="360" w:right="9"/>
        <w:jc w:val="both"/>
      </w:pPr>
      <w:r>
        <w:t>Zamawiający ma prawo bez wyznaczania dodatkowego terminu odstąpić od Umowy lub jej części z przyczyn leżących po stronie Wykonawcy, gdy:</w:t>
      </w:r>
    </w:p>
    <w:p w14:paraId="2593C5B4" w14:textId="77777777" w:rsidR="00066EA6" w:rsidRDefault="00066EA6" w:rsidP="00FC0F04">
      <w:pPr>
        <w:numPr>
          <w:ilvl w:val="0"/>
          <w:numId w:val="28"/>
        </w:numPr>
        <w:pBdr>
          <w:top w:val="nil"/>
          <w:left w:val="nil"/>
          <w:bottom w:val="nil"/>
          <w:right w:val="nil"/>
          <w:between w:val="nil"/>
        </w:pBdr>
        <w:ind w:right="9"/>
        <w:jc w:val="both"/>
      </w:pPr>
      <w:r>
        <w:t>Wykonawca zwleka ponad 7 dni z rozpoczęciem lub zakończeniem poszczególnych etapów robót określonych w Harmonogramie,</w:t>
      </w:r>
    </w:p>
    <w:p w14:paraId="3114468F" w14:textId="77777777" w:rsidR="00066EA6" w:rsidRDefault="00066EA6" w:rsidP="00FC0F04">
      <w:pPr>
        <w:numPr>
          <w:ilvl w:val="0"/>
          <w:numId w:val="28"/>
        </w:numPr>
        <w:pBdr>
          <w:top w:val="nil"/>
          <w:left w:val="nil"/>
          <w:bottom w:val="nil"/>
          <w:right w:val="nil"/>
          <w:between w:val="nil"/>
        </w:pBdr>
        <w:ind w:right="9"/>
        <w:jc w:val="both"/>
      </w:pPr>
      <w:r>
        <w:t xml:space="preserve">Wykonawca, pomimo zgłoszonych przez inspektora nadzoru zastrzeżeń, narusza zasady prowadzenia robót budowlanych określone w obowiązujących przepisach prawa </w:t>
      </w:r>
      <w:r>
        <w:rPr>
          <w:i/>
        </w:rPr>
        <w:t>(w szczególności zasady bezpieczeństwa prowadzenia robót)</w:t>
      </w:r>
      <w:r>
        <w:t xml:space="preserve"> lub wykonuje roboty budowlane niezgodnie z zasadami sztuki budowlanej lub niezgodnie z Umową,</w:t>
      </w:r>
    </w:p>
    <w:p w14:paraId="71E3B051" w14:textId="77777777" w:rsidR="00066EA6" w:rsidRDefault="00066EA6" w:rsidP="00FC0F04">
      <w:pPr>
        <w:numPr>
          <w:ilvl w:val="0"/>
          <w:numId w:val="28"/>
        </w:numPr>
        <w:pBdr>
          <w:top w:val="nil"/>
          <w:left w:val="nil"/>
          <w:bottom w:val="nil"/>
          <w:right w:val="nil"/>
          <w:between w:val="nil"/>
        </w:pBdr>
        <w:ind w:right="9"/>
        <w:jc w:val="both"/>
      </w:pPr>
      <w:r>
        <w:t>Wykonawca powierza wykonanie Umowy osobie trzeciej, bez zgody Zamawiającego,</w:t>
      </w:r>
    </w:p>
    <w:p w14:paraId="46F0017F" w14:textId="77777777" w:rsidR="00066EA6" w:rsidRDefault="00066EA6" w:rsidP="00FC0F04">
      <w:pPr>
        <w:numPr>
          <w:ilvl w:val="0"/>
          <w:numId w:val="28"/>
        </w:numPr>
        <w:pBdr>
          <w:top w:val="nil"/>
          <w:left w:val="nil"/>
          <w:bottom w:val="nil"/>
          <w:right w:val="nil"/>
          <w:between w:val="nil"/>
        </w:pBdr>
        <w:ind w:right="9"/>
        <w:jc w:val="both"/>
      </w:pPr>
      <w:r>
        <w:t>Wykonawca zwleka ponad 7 dni z dostarczeniem lub poprawieniem Harmonogramu,</w:t>
      </w:r>
    </w:p>
    <w:p w14:paraId="00763889" w14:textId="77777777" w:rsidR="00066EA6" w:rsidRDefault="00066EA6" w:rsidP="00FC0F04">
      <w:pPr>
        <w:numPr>
          <w:ilvl w:val="0"/>
          <w:numId w:val="28"/>
        </w:numPr>
        <w:pBdr>
          <w:top w:val="nil"/>
          <w:left w:val="nil"/>
          <w:bottom w:val="nil"/>
          <w:right w:val="nil"/>
          <w:between w:val="nil"/>
        </w:pBdr>
        <w:ind w:right="9"/>
        <w:jc w:val="both"/>
      </w:pPr>
      <w:r>
        <w:t>Wykonawca naruszył postanowienia § 8 ust. 6 lub 7 Umowy,</w:t>
      </w:r>
    </w:p>
    <w:p w14:paraId="5263999D" w14:textId="77777777" w:rsidR="00066EA6" w:rsidRDefault="00066EA6" w:rsidP="00FC0F04">
      <w:pPr>
        <w:numPr>
          <w:ilvl w:val="0"/>
          <w:numId w:val="28"/>
        </w:numPr>
        <w:pBdr>
          <w:top w:val="nil"/>
          <w:left w:val="nil"/>
          <w:bottom w:val="nil"/>
          <w:right w:val="nil"/>
          <w:between w:val="nil"/>
        </w:pBdr>
        <w:ind w:right="9"/>
        <w:jc w:val="both"/>
      </w:pPr>
      <w:r>
        <w:t>Sytuacja ekonomiczna lub finansowa Wykonawcy uległa istotnemu pogorszeniu, w tym w szczególności w stopniu uzasadniającym złożenie wniosku o ogłoszenie upadłości Wykonawcy.</w:t>
      </w:r>
    </w:p>
    <w:p w14:paraId="5208FE91"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W przypadkach, o których mowa w ust. 1, Zamawiający może odstąpić od Umowy </w:t>
      </w:r>
      <w:r>
        <w:br/>
        <w:t>w terminie do 120 dni od powzięcia wiadomości o powyższych okolicznościach, jednakże nie później niż do dnia odbioru technicznego.</w:t>
      </w:r>
    </w:p>
    <w:p w14:paraId="3E1AE08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przypadkach, o których mowa w ust. 1, Wykonawca może żądać wyłącznie wynagrodzenia należnego z tytułu wykonania części Umowy. Rozliczenie będzie realizowane na podstawie Harmonogramu oraz w oparciu o ceny za poszczególne elementy przedmiotu zamówienia</w:t>
      </w:r>
      <w:r>
        <w:rPr>
          <w:color w:val="FF0000"/>
        </w:rPr>
        <w:t> </w:t>
      </w:r>
      <w:r>
        <w:t xml:space="preserve"> określone w </w:t>
      </w:r>
      <w:r>
        <w:rPr>
          <w:b/>
        </w:rPr>
        <w:t>Załączniku nr 5</w:t>
      </w:r>
      <w:r>
        <w:t>.</w:t>
      </w:r>
    </w:p>
    <w:p w14:paraId="2823C148"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Postanowienia tego paragrafu, jak i wykonanie prawa do odstąpienia od Umowy, nie stanowią żadnych ograniczeń w prawie Zamawiającego do dochodzenia na zasadach ogólnych roszczeń odszkodowawczych, w szczególności roszczeń z tytułu niewykonania lub nienależytego wykonania Umowy, oraz dochodzenia kar umownych, a także nie ograniczają prawa Zamawiającego do odstąpienia od Umowy w oparciu </w:t>
      </w:r>
      <w:r>
        <w:br/>
        <w:t>o przesłanki ustawowe.</w:t>
      </w:r>
    </w:p>
    <w:p w14:paraId="7EBAA9C4"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Odstąpienie Zamawiającego od Umowy dokonane będzie, według wyboru Zamawiającego, ze skutkiem wstecznym (ex </w:t>
      </w:r>
      <w:proofErr w:type="spellStart"/>
      <w:r>
        <w:t>tunc</w:t>
      </w:r>
      <w:proofErr w:type="spellEnd"/>
      <w:r>
        <w:t>), tj. w odniesieniu do całej Umowy lub części Umowy już wykonanej, albo ze skutkiem na przyszłość (ex nunc) tj. ze skutkiem w odniesieniu do części Umowy jeszcze niewykonanej.</w:t>
      </w:r>
    </w:p>
    <w:p w14:paraId="5A0FB066"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Z dniem, w którym oświadczenie o odstąpieniu od Umowy stanie się skuteczne, wygasają wynikające z Umowy prawa i zobowiązania Stron za wyjątkiem praw </w:t>
      </w:r>
      <w:r>
        <w:br/>
        <w:t>i zobowiązań, co do których Umowa stanowi, że pozostają w mocy niezależnie od odstąpienia.</w:t>
      </w:r>
    </w:p>
    <w:p w14:paraId="26EF1DFC" w14:textId="7619B759"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Strony potwierdzają, że w przypadku odstąpienia od Umowy ze skutkiem na dzień odstąpienia (na przyszłość), w pełni zachowują moc jej postanowienia względem robót zrealizowanych i protokolarnie odebranych przez Zamawiającego zgodnie z postanowieniami Umowy do dnia odstąpienia. W przypadku odstąpienia od Umowy z przyczyn, o których mowa w ust. 1 lub z innych przyczyn leżących po stronie Wykonawcy, Wykonawcy należy się wynagrodzenie wyłącznie za część robót wykonaną i przyjętą protokolarnie zgodnie z postanowieniami Umowy przez Zamawiającego do dnia odstąpienia. W przypadku odstąpienia ze skutkiem na dzień </w:t>
      </w:r>
      <w:r>
        <w:lastRenderedPageBreak/>
        <w:t>odstąpienia za roboty prawidłowo wykonane do momentu odstąpienia od Umowy i dotychczas jeszcze niezafakturowane Zamawiający winien zapłacić Wykonawcy wynagrodzenie.</w:t>
      </w:r>
    </w:p>
    <w:p w14:paraId="3E5E19B9" w14:textId="539BD461" w:rsidR="00066EA6" w:rsidRDefault="00066EA6" w:rsidP="00FC0F04">
      <w:pPr>
        <w:numPr>
          <w:ilvl w:val="0"/>
          <w:numId w:val="52"/>
        </w:numPr>
        <w:pBdr>
          <w:top w:val="nil"/>
          <w:left w:val="nil"/>
          <w:bottom w:val="nil"/>
          <w:right w:val="nil"/>
          <w:between w:val="nil"/>
        </w:pBdr>
        <w:tabs>
          <w:tab w:val="left" w:pos="360"/>
        </w:tabs>
        <w:ind w:left="284" w:right="9"/>
        <w:jc w:val="both"/>
      </w:pPr>
      <w:r>
        <w:t>W przypadku odstąpienia od Umowy Wykonawca, po otrzymaniu od Zamawiającego oświadczenia o odstąpieniu od Umowy, bezpośrednio lub w dniu podanym w oświadczeniu:</w:t>
      </w:r>
    </w:p>
    <w:p w14:paraId="3B0DAB7E" w14:textId="77777777" w:rsidR="00066EA6" w:rsidRDefault="00066EA6" w:rsidP="00FC0F04">
      <w:pPr>
        <w:numPr>
          <w:ilvl w:val="1"/>
          <w:numId w:val="26"/>
        </w:numPr>
        <w:ind w:left="993"/>
        <w:jc w:val="both"/>
      </w:pPr>
      <w:r>
        <w:t>wstrzyma dalszą realizację przedmiotu Umowy, poza dostawami lub robotami określonymi przez Zamawiającego w oświadczeniu, koniecznymi dla zabezpieczenia zrealizowanej już części przedmiotu Umowy,</w:t>
      </w:r>
    </w:p>
    <w:p w14:paraId="1678E016" w14:textId="77777777" w:rsidR="00066EA6" w:rsidRDefault="00066EA6" w:rsidP="00FC0F04">
      <w:pPr>
        <w:numPr>
          <w:ilvl w:val="1"/>
          <w:numId w:val="26"/>
        </w:numPr>
        <w:ind w:left="993"/>
        <w:jc w:val="both"/>
      </w:pPr>
      <w:r>
        <w:t>usunie sprzęt montażowy, wycofa swój personel i personel podwykonawców z obiektu oraz uporządkuje teren budowy wraz z otoczeniem i przygotuje obiekt celem protokólarnego przekazania go Zamawiającemu,</w:t>
      </w:r>
    </w:p>
    <w:p w14:paraId="36396144" w14:textId="77777777" w:rsidR="00066EA6" w:rsidRDefault="00066EA6" w:rsidP="00FC0F04">
      <w:pPr>
        <w:numPr>
          <w:ilvl w:val="1"/>
          <w:numId w:val="26"/>
        </w:numPr>
        <w:ind w:left="993"/>
        <w:jc w:val="both"/>
      </w:pPr>
      <w:r>
        <w:t xml:space="preserve">zobowiązany jest do dokonania i dostarczenia Zamawiającemu inwentaryzacji robót wg stanu na dzień odstąpienia od Umowy, potwierdzonej przez Zamawiającego oraz inwentaryzacji geodezyjnej powykonawczej, opracowanej zgodnie ze Specyfikacją techniczną, w 3 </w:t>
      </w:r>
      <w:proofErr w:type="spellStart"/>
      <w:r>
        <w:t>kpl</w:t>
      </w:r>
      <w:proofErr w:type="spellEnd"/>
      <w:r>
        <w:t>.</w:t>
      </w:r>
    </w:p>
    <w:p w14:paraId="52554D29" w14:textId="77777777" w:rsidR="00066EA6" w:rsidRDefault="00066EA6" w:rsidP="00FC0F04">
      <w:pPr>
        <w:numPr>
          <w:ilvl w:val="1"/>
          <w:numId w:val="26"/>
        </w:numPr>
        <w:ind w:left="993"/>
        <w:jc w:val="both"/>
      </w:pPr>
      <w:r>
        <w:t>rozliczy powierzone przez Zamawiającego materiały wraz z dokumentami potwierdzającymi jakość wbudowanych lub zwracanych materiałów i  urządzeń oraz dopuszczenia ich do stosowania w budownictwie,</w:t>
      </w:r>
    </w:p>
    <w:p w14:paraId="2D7E0778" w14:textId="77777777" w:rsidR="00066EA6" w:rsidRDefault="00066EA6" w:rsidP="00FC0F04">
      <w:pPr>
        <w:numPr>
          <w:ilvl w:val="1"/>
          <w:numId w:val="26"/>
        </w:numPr>
        <w:ind w:left="993"/>
        <w:jc w:val="both"/>
      </w:pPr>
      <w:r>
        <w:t>Wykonawca w ramach należnych mu sum:</w:t>
      </w:r>
    </w:p>
    <w:p w14:paraId="56F15DCF" w14:textId="77777777" w:rsidR="00066EA6" w:rsidRDefault="00066EA6" w:rsidP="00FC0F04">
      <w:pPr>
        <w:numPr>
          <w:ilvl w:val="2"/>
          <w:numId w:val="26"/>
        </w:numPr>
        <w:ind w:left="1560"/>
        <w:jc w:val="both"/>
      </w:pPr>
      <w:r>
        <w:t>dostarczy Zamawiającemu wszelkie te części przedmiotu Umowy, które miały być zrealizowane przez Wykonawcę do dnia odstąpienia od Umowy, zgodnie z harmonogramem realizacji prac,</w:t>
      </w:r>
    </w:p>
    <w:p w14:paraId="04A8B887" w14:textId="77777777" w:rsidR="00066EA6" w:rsidRDefault="00066EA6" w:rsidP="00FC0F04">
      <w:pPr>
        <w:numPr>
          <w:ilvl w:val="2"/>
          <w:numId w:val="26"/>
        </w:numPr>
        <w:ind w:left="1560"/>
        <w:jc w:val="both"/>
      </w:pPr>
      <w:r>
        <w:t>dostarczy Zamawiającemu całą dokumentację techniczną, wszelkie rysunki, specyfikacje i inne dokumenty przygotowane przez Wykonawcę lub jego podwykonawców związane z realizacją Umowy, aktualne na dzień odstąpienia od Umowy, oraz przeniesie autorskie prawa majątkowe do utworów zgodnie z postanowieniami § 22,</w:t>
      </w:r>
    </w:p>
    <w:p w14:paraId="57BBBCDA" w14:textId="1FCDA237" w:rsidR="00066EA6" w:rsidRDefault="00066EA6" w:rsidP="00FC0F04">
      <w:pPr>
        <w:numPr>
          <w:ilvl w:val="2"/>
          <w:numId w:val="26"/>
        </w:numPr>
        <w:ind w:left="1560"/>
        <w:jc w:val="both"/>
      </w:pPr>
      <w:r>
        <w:t>udzieli Zamawiającemu gwarancji na warunkach określonych w Umowie</w:t>
      </w:r>
      <w:r w:rsidR="00E04666">
        <w:br/>
      </w:r>
      <w:r>
        <w:t>na dostawy, roboty budowlane i usługi wykonane i odebrane przez Zamawiającego; okres gwarancji, o którym mowa w zdaniu poprzednim, biegnie odpowiednio od daty powiadomienia Wykonawcy o odstąpieniu od Umowy.</w:t>
      </w:r>
    </w:p>
    <w:p w14:paraId="5848DEAC" w14:textId="544FECD3" w:rsidR="00066EA6" w:rsidRDefault="00066EA6" w:rsidP="00FC0F04">
      <w:pPr>
        <w:numPr>
          <w:ilvl w:val="0"/>
          <w:numId w:val="52"/>
        </w:numPr>
        <w:pBdr>
          <w:top w:val="nil"/>
          <w:left w:val="nil"/>
          <w:bottom w:val="nil"/>
          <w:right w:val="nil"/>
          <w:between w:val="nil"/>
        </w:pBdr>
        <w:tabs>
          <w:tab w:val="left" w:pos="360"/>
        </w:tabs>
        <w:ind w:left="284" w:right="9"/>
        <w:jc w:val="both"/>
      </w:pPr>
      <w:r>
        <w:t>Inwentaryzacja robót będzie stanowić podstawę do ostatecznego rozliczenia Umowy. W</w:t>
      </w:r>
      <w:r w:rsidR="00E04666">
        <w:t> </w:t>
      </w:r>
      <w:r>
        <w:t>dokumentacji inwentaryzacyjnej Strony wskażą poziom zaawansowania (%) wykonania poszczególnych pozycji robót wskazanych w Harmonogramie oraz poziom należnego Wykonawcy z tytułu ich wykonania wynagrodzenia. Wykonawcy przysługuje wynagrodzenie za należycie wykonaną do chwili odstąpienia część przedmiotu Umowy. Jeżeli Wykonawca nie dokona czynności wynikających z obowiązku dokonania inwentaryzacji pomimo pisemnego wezwania przez Zamawiającego, to Zamawiający będzie uprawniony do jednostronnego sporządzenia protokołu rozliczenia przedmiotu Umowy.</w:t>
      </w:r>
    </w:p>
    <w:p w14:paraId="7E934067" w14:textId="5D4449BC"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Zamawiający może dokończyć realizację we własnym zakresie lub zatrudniając osobę trzecią. Zamawiający kończąc sam (lub zatrudniając osobę trzecią) realizację przedmiotu Umowy, ustali koszt niezrealizowanych dostaw, usług i</w:t>
      </w:r>
      <w:r w:rsidR="00E04666">
        <w:t> </w:t>
      </w:r>
      <w:r>
        <w:t xml:space="preserve">robót budowlanych. W przypadku odstąpienia od Umowy z przyczyn zależnych od </w:t>
      </w:r>
      <w:r>
        <w:lastRenderedPageBreak/>
        <w:t xml:space="preserve">Wykonawcy, jeżeli sumy już zapłacone Wykonawcy plus koszt niezrealizowanych dostaw, usług i robót budowlanych, a zrealizowanych przez Zamawiającego, przekroczą wartość Wynagrodzenia - Wykonawca jest zobowiązany zwrócić Zamawiającemu tę różnicę. </w:t>
      </w:r>
    </w:p>
    <w:p w14:paraId="721A9A0A"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Zamawiający nie traci prawa do kar umownych, zarówno tych naliczonych, jak i jeszcze nienaliczonych, ale należnych zgodnie z Umową z tytułu okoliczności zaistniałych przed dniem odstąpienia.</w:t>
      </w:r>
    </w:p>
    <w:p w14:paraId="01945DC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W każdym przypadku odstąpienia od Umowy pozostają w mocy postanowienia Umowy dotyczące wynagrodzenia Wykonawcy i fakturowania, zabezpieczeń przedkładanych przez Wykonawcę, kar umownych, rękojmi za wady i gwarancji jakości na wykonane roboty, zasad odpowiedzialności Stron za szkodę, w tym ograniczeń odpowiedzialności, odstąpienia od Umowy, przeniesienia lub przyznania praw własności intelektualnej, rozwiązywania sporów.</w:t>
      </w:r>
    </w:p>
    <w:p w14:paraId="33DD9326"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Dla uniknięcia wątpliwości Strony potwierdzają, że w każdym przypadku umowne odstąpienie od Umowy wywoła wyłącznie skutki określone w Umowie, w szczególności do odstąpienia od Umowy nie ma zastosowania art. 395 § 2 Kodeksu cywilnego.</w:t>
      </w:r>
    </w:p>
    <w:p w14:paraId="5662F112" w14:textId="77777777" w:rsidR="00066EA6" w:rsidRDefault="00066EA6" w:rsidP="00FC0F04">
      <w:pPr>
        <w:numPr>
          <w:ilvl w:val="0"/>
          <w:numId w:val="52"/>
        </w:numPr>
        <w:pBdr>
          <w:top w:val="nil"/>
          <w:left w:val="nil"/>
          <w:bottom w:val="nil"/>
          <w:right w:val="nil"/>
          <w:between w:val="nil"/>
        </w:pBdr>
        <w:tabs>
          <w:tab w:val="left" w:pos="360"/>
        </w:tabs>
        <w:ind w:left="284" w:right="9"/>
        <w:jc w:val="both"/>
      </w:pPr>
      <w:r>
        <w:t xml:space="preserve">Niezależnie od innych postanowień Umowy, maksymalna łączna odpowiedzialność każdej ze Stron z tytułu niewykonania lub nienależytego wykonania Umowy nie przekroczy 100% Wynagrodzenia. </w:t>
      </w:r>
    </w:p>
    <w:p w14:paraId="2CC723D5" w14:textId="77777777" w:rsidR="00066EA6" w:rsidRDefault="00066EA6" w:rsidP="00066EA6">
      <w:pPr>
        <w:tabs>
          <w:tab w:val="left" w:pos="360"/>
        </w:tabs>
        <w:ind w:right="9"/>
      </w:pPr>
    </w:p>
    <w:p w14:paraId="6EB66DE7" w14:textId="77777777" w:rsidR="00066EA6" w:rsidRDefault="00066EA6" w:rsidP="00066EA6">
      <w:pPr>
        <w:ind w:right="9"/>
        <w:jc w:val="center"/>
        <w:rPr>
          <w:b/>
        </w:rPr>
      </w:pPr>
      <w:r>
        <w:rPr>
          <w:b/>
        </w:rPr>
        <w:t>SIŁA WYŻSZA</w:t>
      </w:r>
    </w:p>
    <w:p w14:paraId="67A33AB7" w14:textId="77777777" w:rsidR="00066EA6" w:rsidRDefault="00066EA6" w:rsidP="00066EA6">
      <w:pPr>
        <w:ind w:right="9"/>
        <w:jc w:val="center"/>
      </w:pPr>
      <w:r>
        <w:rPr>
          <w:b/>
        </w:rPr>
        <w:t>§ 21.</w:t>
      </w:r>
    </w:p>
    <w:p w14:paraId="7C106BCC" w14:textId="77777777" w:rsidR="00066EA6" w:rsidRDefault="00066EA6" w:rsidP="00FC0F04">
      <w:pPr>
        <w:numPr>
          <w:ilvl w:val="0"/>
          <w:numId w:val="32"/>
        </w:numPr>
        <w:ind w:right="9"/>
        <w:jc w:val="both"/>
      </w:pPr>
      <w:bookmarkStart w:id="16" w:name="_heading=h.35nkun2" w:colFirst="0" w:colLast="0"/>
      <w:bookmarkEnd w:id="16"/>
      <w:r>
        <w:t>Dla potrzeb Umowy Siła Wyższa oznacza każde działanie, zdarzenie lub stan powodujący opóźnienie lub brak możliwości wykonania zobowiązań wynikających z Umowy w zakresie, w jakim takie działanie, zdarzenie lub stan:</w:t>
      </w:r>
    </w:p>
    <w:p w14:paraId="1D0471D7" w14:textId="77777777" w:rsidR="00066EA6" w:rsidRDefault="00066EA6" w:rsidP="00FC0F04">
      <w:pPr>
        <w:numPr>
          <w:ilvl w:val="1"/>
          <w:numId w:val="34"/>
        </w:numPr>
        <w:ind w:right="9"/>
        <w:jc w:val="both"/>
      </w:pPr>
      <w:bookmarkStart w:id="17" w:name="_heading=h.1ksv4uv" w:colFirst="0" w:colLast="0"/>
      <w:bookmarkEnd w:id="17"/>
      <w:r>
        <w:t>pozostaje poza kontrolą Strony, która się na nie powołuje i ta Strona nie mogła go przewidzieć, uniknąć, ani jej zapobiec, oraz</w:t>
      </w:r>
    </w:p>
    <w:p w14:paraId="4E8FFAFA" w14:textId="77777777" w:rsidR="00066EA6" w:rsidRDefault="00066EA6" w:rsidP="00FC0F04">
      <w:pPr>
        <w:numPr>
          <w:ilvl w:val="1"/>
          <w:numId w:val="34"/>
        </w:numPr>
        <w:ind w:right="9"/>
        <w:jc w:val="both"/>
      </w:pPr>
      <w:r>
        <w:t>nie wynika z działań, zaniedbań lub zwłoki Strony (lub osoby trzeciej, nad którą dana Strona sprawuje kontrolę, w tym, w przypadku Wykonawcy, jakikolwiek Podwykonawca lub dalszy podwykonawca), oraz</w:t>
      </w:r>
    </w:p>
    <w:p w14:paraId="049C39AB" w14:textId="77777777" w:rsidR="00066EA6" w:rsidRDefault="00066EA6" w:rsidP="00FC0F04">
      <w:pPr>
        <w:numPr>
          <w:ilvl w:val="1"/>
          <w:numId w:val="34"/>
        </w:numPr>
        <w:ind w:right="9"/>
        <w:jc w:val="both"/>
      </w:pPr>
      <w:r>
        <w:t>nie jest działaniem, zdarzeniem ani stanem, którego konsekwencje i wynikające zeń ryzyko dana Strona wyraźnie zobowiązała się przyjąć w myśl Umowy, oraz</w:t>
      </w:r>
    </w:p>
    <w:p w14:paraId="785CF75C" w14:textId="77777777" w:rsidR="00066EA6" w:rsidRDefault="00066EA6" w:rsidP="00FC0F04">
      <w:pPr>
        <w:numPr>
          <w:ilvl w:val="1"/>
          <w:numId w:val="34"/>
        </w:numPr>
        <w:ind w:right="9"/>
        <w:jc w:val="both"/>
      </w:pPr>
      <w:r>
        <w:t>którego Strony nie mogą racjonalnie naprawić, zaradzić mu, uniknąć go, zrekompensować, wynegocjować ani przezwyciężyć w inny sposób przez niezwłoczne zastosowanie należytej staranności, oraz</w:t>
      </w:r>
    </w:p>
    <w:p w14:paraId="218A8500" w14:textId="77777777" w:rsidR="00066EA6" w:rsidRDefault="00066EA6" w:rsidP="00FC0F04">
      <w:pPr>
        <w:numPr>
          <w:ilvl w:val="1"/>
          <w:numId w:val="34"/>
        </w:numPr>
        <w:ind w:right="9"/>
        <w:jc w:val="both"/>
      </w:pPr>
      <w:bookmarkStart w:id="18" w:name="_heading=h.44sinio" w:colFirst="0" w:colLast="0"/>
      <w:bookmarkEnd w:id="18"/>
      <w:r>
        <w:t>w odniesieniu do klęsk żywiołowych, których nie można było przewidzieć ani jeśli chodzi o czas trwania ani też intensywność.</w:t>
      </w:r>
    </w:p>
    <w:p w14:paraId="5A1D1F26" w14:textId="77777777" w:rsidR="00066EA6" w:rsidRDefault="00066EA6" w:rsidP="00FC0F04">
      <w:pPr>
        <w:numPr>
          <w:ilvl w:val="0"/>
          <w:numId w:val="32"/>
        </w:numPr>
        <w:ind w:right="9"/>
        <w:jc w:val="both"/>
      </w:pPr>
      <w:bookmarkStart w:id="19" w:name="_heading=h.2jxsxqh" w:colFirst="0" w:colLast="0"/>
      <w:bookmarkEnd w:id="19"/>
      <w:r>
        <w:t>Określenie Siły Wyższej obejmuje, między innymi, następujące zdarzenia:</w:t>
      </w:r>
    </w:p>
    <w:p w14:paraId="2A40DFF4" w14:textId="77777777" w:rsidR="00066EA6" w:rsidRDefault="00066EA6" w:rsidP="00FC0F04">
      <w:pPr>
        <w:numPr>
          <w:ilvl w:val="1"/>
          <w:numId w:val="50"/>
        </w:numPr>
        <w:ind w:right="9"/>
        <w:jc w:val="both"/>
      </w:pPr>
      <w:bookmarkStart w:id="20" w:name="_heading=h.z337ya" w:colFirst="0" w:colLast="0"/>
      <w:bookmarkEnd w:id="20"/>
      <w:r>
        <w:t>tajfuny, powodzie, burze, huragany, trzęsienia ziemi lub inne klęski żywiołowe; katastrofy morskie lub komunikacyjne wynikające z klęski żywiołowej,</w:t>
      </w:r>
    </w:p>
    <w:p w14:paraId="15DC63BE" w14:textId="77777777" w:rsidR="00066EA6" w:rsidRDefault="00066EA6" w:rsidP="00FC0F04">
      <w:pPr>
        <w:numPr>
          <w:ilvl w:val="1"/>
          <w:numId w:val="50"/>
        </w:numPr>
        <w:ind w:right="9"/>
        <w:jc w:val="both"/>
      </w:pPr>
      <w:r>
        <w:t>wojny (wypowiedziane lub nie), działania wojenne, inwazja, działania zagranicznych wrogów, rebelia, rewolucje, powstania, bunty, rozruchy społeczne lub niepokoje społeczne, wojna domowa, konfiskata, zarekwirowanie, przejęcie lub zniszczenie przez władze publiczne.</w:t>
      </w:r>
    </w:p>
    <w:p w14:paraId="42EB2A2B" w14:textId="77777777" w:rsidR="00066EA6" w:rsidRDefault="00066EA6" w:rsidP="00FC0F04">
      <w:pPr>
        <w:numPr>
          <w:ilvl w:val="0"/>
          <w:numId w:val="32"/>
        </w:numPr>
        <w:ind w:right="9"/>
        <w:jc w:val="both"/>
      </w:pPr>
      <w:r>
        <w:lastRenderedPageBreak/>
        <w:t>Niezależnie od powyższego, określenie przypadek Siły Wyższej nie obejmuje:</w:t>
      </w:r>
    </w:p>
    <w:p w14:paraId="52BD8BA9" w14:textId="77777777" w:rsidR="00066EA6" w:rsidRDefault="00066EA6" w:rsidP="00FC0F04">
      <w:pPr>
        <w:numPr>
          <w:ilvl w:val="1"/>
          <w:numId w:val="47"/>
        </w:numPr>
        <w:ind w:right="9"/>
        <w:jc w:val="both"/>
      </w:pPr>
      <w:r>
        <w:t>warunków meteorologicznych, które mogły być zasadnie przewidziane przez doświadczonych wykonawców lub dostawców, z wyjątkiem ust. 2 pkt 1,</w:t>
      </w:r>
    </w:p>
    <w:p w14:paraId="4CA3BCA4" w14:textId="77777777" w:rsidR="00066EA6" w:rsidRDefault="00066EA6" w:rsidP="00FC0F04">
      <w:pPr>
        <w:numPr>
          <w:ilvl w:val="1"/>
          <w:numId w:val="47"/>
        </w:numPr>
        <w:ind w:right="9"/>
        <w:jc w:val="both"/>
      </w:pPr>
      <w:r>
        <w:t>wystąpienia niedoborów siły roboczej, narzędzi, dostaw lub urządzeń (całkowitych lub częściowych),</w:t>
      </w:r>
    </w:p>
    <w:p w14:paraId="4088CF26" w14:textId="77777777" w:rsidR="00066EA6" w:rsidRDefault="00066EA6" w:rsidP="00FC0F04">
      <w:pPr>
        <w:numPr>
          <w:ilvl w:val="1"/>
          <w:numId w:val="47"/>
        </w:numPr>
        <w:ind w:right="9"/>
        <w:jc w:val="both"/>
      </w:pPr>
      <w:r>
        <w:t>opóźnień, nie wywiązania się lub niemożności (bezpośredniej lub pośredniej) uzyskania urządzeń (w całości lub w części) od któregokolwiek z Podwykonawców lub dalszych podwykonawców lub pracowników, lub też innych przypadków nie wywiązania się (finansowego lub innego) Podwykonawcy lub dalszego podwykonawcy z obowiązków, albo</w:t>
      </w:r>
    </w:p>
    <w:p w14:paraId="5B7FAA09" w14:textId="77777777" w:rsidR="00066EA6" w:rsidRDefault="00066EA6" w:rsidP="00FC0F04">
      <w:pPr>
        <w:numPr>
          <w:ilvl w:val="1"/>
          <w:numId w:val="47"/>
        </w:numPr>
        <w:ind w:right="9"/>
        <w:jc w:val="both"/>
      </w:pPr>
      <w:r>
        <w:t>trudnej sytuacji ekonomicznej lub zmian warunków rynkowych.</w:t>
      </w:r>
    </w:p>
    <w:p w14:paraId="4BAB152D" w14:textId="77777777" w:rsidR="00066EA6" w:rsidRDefault="00066EA6" w:rsidP="00FC0F04">
      <w:pPr>
        <w:numPr>
          <w:ilvl w:val="0"/>
          <w:numId w:val="32"/>
        </w:numPr>
        <w:ind w:right="9"/>
        <w:jc w:val="both"/>
      </w:pPr>
      <w:r>
        <w:t xml:space="preserve">Jeśli wykonanie jakiegokolwiek zobowiązania Stron w ramach Umowy jest opóźnione </w:t>
      </w:r>
      <w:r>
        <w:br/>
        <w:t>w wyniku Siły Wyższej, opóźnienie Stron jest usprawiedliwione. Harmonogram rzeczowo-finansowy i termin realizacji Umowy zostanie przedłużony o czas trwania oraz o czas występowania konsekwencji trwania Siły Wyższej.</w:t>
      </w:r>
    </w:p>
    <w:p w14:paraId="7D584D7D" w14:textId="77777777" w:rsidR="00066EA6" w:rsidRDefault="00066EA6" w:rsidP="00FC0F04">
      <w:pPr>
        <w:numPr>
          <w:ilvl w:val="0"/>
          <w:numId w:val="32"/>
        </w:numPr>
        <w:ind w:right="9"/>
        <w:jc w:val="both"/>
      </w:pPr>
      <w:r>
        <w:t>Opóźnienie po stronie Zamawiającego lub Wykonawcy wynikające z Siły Wyższej nie stanowi niewywiązania się ze zobowiązań w ramach Umowy i nie uprawnia do jakichkolwiek roszczeń o odszkodowanie ani nie skutkuje podwyższeniem Wynagrodzenia.</w:t>
      </w:r>
    </w:p>
    <w:p w14:paraId="3FA1B510" w14:textId="77777777" w:rsidR="00066EA6" w:rsidRDefault="00066EA6" w:rsidP="00FC0F04">
      <w:pPr>
        <w:numPr>
          <w:ilvl w:val="0"/>
          <w:numId w:val="32"/>
        </w:numPr>
        <w:ind w:right="9"/>
        <w:jc w:val="both"/>
      </w:pPr>
      <w:r>
        <w:t>Strona powołująca się na działanie Siły Wyższej zawiadomi drugą Stronę najszybciej jak to możliwe o przypadku Siły Wyższej, ale nie później niż 10 (dziesięć) dni po wystąpieniu Siły Wyższej.</w:t>
      </w:r>
    </w:p>
    <w:p w14:paraId="39ABFC02" w14:textId="77777777" w:rsidR="00066EA6" w:rsidRDefault="00066EA6" w:rsidP="00FC0F04">
      <w:pPr>
        <w:numPr>
          <w:ilvl w:val="0"/>
          <w:numId w:val="32"/>
        </w:numPr>
        <w:ind w:right="9"/>
        <w:jc w:val="both"/>
      </w:pPr>
      <w:r>
        <w:t>W ciągu 10 (dziesięciu) dni od pierwotnego powiadomienia o wystąpieniu Siły Wyższej Wykonawca przygotuje i dostarczy Zamawiającemu raport zawierający ocenę skutków przypadku Siły Wyższej, który musi zawierać:</w:t>
      </w:r>
    </w:p>
    <w:p w14:paraId="15EFA05C" w14:textId="77777777" w:rsidR="00066EA6" w:rsidRDefault="00066EA6" w:rsidP="00FC0F04">
      <w:pPr>
        <w:numPr>
          <w:ilvl w:val="1"/>
          <w:numId w:val="46"/>
        </w:numPr>
        <w:ind w:right="9"/>
        <w:jc w:val="both"/>
      </w:pPr>
      <w:r>
        <w:t>szczegółowy opis przypadku Siły Wyższej, oraz</w:t>
      </w:r>
    </w:p>
    <w:p w14:paraId="24E7B5C7" w14:textId="77777777" w:rsidR="00066EA6" w:rsidRDefault="00066EA6" w:rsidP="00FC0F04">
      <w:pPr>
        <w:numPr>
          <w:ilvl w:val="1"/>
          <w:numId w:val="46"/>
        </w:numPr>
        <w:ind w:right="9"/>
        <w:jc w:val="both"/>
      </w:pPr>
      <w:r>
        <w:t>opis szkody dotyczącej robót oraz/lub innych skutków dla robót wynikających z Siły Wyższej, oraz</w:t>
      </w:r>
    </w:p>
    <w:p w14:paraId="68354A4A" w14:textId="77777777" w:rsidR="00066EA6" w:rsidRDefault="00066EA6" w:rsidP="00FC0F04">
      <w:pPr>
        <w:numPr>
          <w:ilvl w:val="1"/>
          <w:numId w:val="46"/>
        </w:numPr>
        <w:ind w:right="9"/>
        <w:jc w:val="both"/>
      </w:pPr>
      <w:r>
        <w:t xml:space="preserve">oszacowanie w dobrej wierze czasu, jaki zajmie w celu przywrócenia robót do stanu poprzedniego. </w:t>
      </w:r>
    </w:p>
    <w:p w14:paraId="5F6FDF29" w14:textId="77777777" w:rsidR="00066EA6" w:rsidRDefault="00066EA6" w:rsidP="00FC0F04">
      <w:pPr>
        <w:numPr>
          <w:ilvl w:val="0"/>
          <w:numId w:val="32"/>
        </w:numPr>
        <w:ind w:right="9"/>
        <w:jc w:val="both"/>
      </w:pPr>
      <w:r>
        <w:t>Strony przez cały czas będą dokładały wszelkich zasadnych starań mających na celu zakończenie Siły Wyższej oraz ograniczenie jej dotkliwości.</w:t>
      </w:r>
    </w:p>
    <w:p w14:paraId="61D0FF69" w14:textId="77777777" w:rsidR="00066EA6" w:rsidRDefault="00066EA6" w:rsidP="00066EA6">
      <w:pPr>
        <w:ind w:left="360" w:right="9"/>
        <w:jc w:val="both"/>
        <w:rPr>
          <w:b/>
        </w:rPr>
      </w:pPr>
    </w:p>
    <w:p w14:paraId="29E33EFB" w14:textId="77777777" w:rsidR="00066EA6" w:rsidRDefault="00066EA6" w:rsidP="00066EA6">
      <w:pPr>
        <w:ind w:right="9"/>
        <w:jc w:val="center"/>
        <w:rPr>
          <w:b/>
        </w:rPr>
      </w:pPr>
      <w:r>
        <w:rPr>
          <w:b/>
        </w:rPr>
        <w:t>PRAWA AUTORSKIE</w:t>
      </w:r>
    </w:p>
    <w:p w14:paraId="0DF3E2E0" w14:textId="77777777" w:rsidR="00066EA6" w:rsidRDefault="00066EA6" w:rsidP="00066EA6">
      <w:pPr>
        <w:ind w:right="9"/>
        <w:jc w:val="center"/>
        <w:rPr>
          <w:b/>
        </w:rPr>
      </w:pPr>
      <w:r>
        <w:rPr>
          <w:b/>
        </w:rPr>
        <w:t>§ 22.</w:t>
      </w:r>
    </w:p>
    <w:p w14:paraId="60536DFC" w14:textId="77777777" w:rsidR="00066EA6" w:rsidRDefault="00066EA6" w:rsidP="00FC0F04">
      <w:pPr>
        <w:widowControl w:val="0"/>
        <w:numPr>
          <w:ilvl w:val="0"/>
          <w:numId w:val="42"/>
        </w:numPr>
        <w:pBdr>
          <w:top w:val="nil"/>
          <w:left w:val="nil"/>
          <w:bottom w:val="nil"/>
          <w:right w:val="nil"/>
          <w:between w:val="nil"/>
        </w:pBdr>
        <w:tabs>
          <w:tab w:val="left" w:pos="353"/>
        </w:tabs>
        <w:jc w:val="both"/>
      </w:pPr>
      <w:r>
        <w:t xml:space="preserve">Wykonawca oświadcza, że przysługują mu, lub przed rozpoczęciem realizacji odpowiedniego etapu realizacji przysługiwać będą, wszystkie autorskie prawa majątkowe oraz wszelkie inne prawa własności intelektualnej niezbędne do należytego wykonania zobowiązań Wykonawcy wynikających z Umowy, w tym w szczególności do przyznania Zamawiającemu praw własności intelektualnej zgodnie z tym artykułem. Prawa te nie są i nie będą obciążone jakimikolwiek roszczeniami osób trzecich. Wykonawca gwarantuje, że elementy i technologie użyte do wykonania przedmiotu Umowy, a niebędące własnością Wykonawcy, są wolne od wad prawnych oraz zostaną wykorzystanie zgodnie z umowami zawartymi pomiędzy Wykonawcą a ich prawnymi właścicielami, a w szczególności nie naruszają praw autorskich osób trzecich, są </w:t>
      </w:r>
      <w:r>
        <w:lastRenderedPageBreak/>
        <w:t>wolne od niedozwolonych zapożyczeń oraz nie mają miejsca żadne inne okoliczności, które mogłyby narazić Zamawiającego na odpowiedzialność wobec osób trzecich.</w:t>
      </w:r>
    </w:p>
    <w:p w14:paraId="7BAF48BD" w14:textId="77777777" w:rsidR="00066EA6" w:rsidRDefault="00066EA6" w:rsidP="00FC0F04">
      <w:pPr>
        <w:numPr>
          <w:ilvl w:val="0"/>
          <w:numId w:val="42"/>
        </w:numPr>
        <w:jc w:val="both"/>
      </w:pPr>
      <w:r>
        <w:t xml:space="preserve">Wykonawca w ramach Wynagrodzenia przenosi na Zamawiającego majątkowe prawa autorskie do wszelkich prac i dokumentacji stanowiących utwory w rozumieniu ustawy dnia 4 lutego 1994 r. o prawie autorskim i prawach pokrewnych, sporządzonych na potrzeby realizacji przedmiotu Umowy. </w:t>
      </w:r>
    </w:p>
    <w:p w14:paraId="0E8685F5" w14:textId="77777777" w:rsidR="00066EA6" w:rsidRDefault="00066EA6" w:rsidP="00FC0F04">
      <w:pPr>
        <w:numPr>
          <w:ilvl w:val="0"/>
          <w:numId w:val="42"/>
        </w:numPr>
        <w:jc w:val="both"/>
      </w:pPr>
      <w:r>
        <w:t>Wraz z przeniesieniem autorskich praw majątkowych Wykonawca przenosi na Zamawiającego prawo do wykonywania oraz  zezwalania na wykonywanie praw zależnych do utworów, o których mowa w ust. 2 powyżej.</w:t>
      </w:r>
    </w:p>
    <w:p w14:paraId="59CDAEE4" w14:textId="77777777" w:rsidR="00066EA6" w:rsidRDefault="00066EA6" w:rsidP="00FC0F04">
      <w:pPr>
        <w:numPr>
          <w:ilvl w:val="0"/>
          <w:numId w:val="42"/>
        </w:numPr>
        <w:jc w:val="both"/>
      </w:pPr>
      <w:r>
        <w:t xml:space="preserve">Z chwilą odbioru prac, w ramach których został dostarczony utwór, Wykonawca, </w:t>
      </w:r>
      <w:r>
        <w:br/>
        <w:t>w ramach Wynagrodzenia, przenosi na Zamawiającego całość majątkowych praw autorskich do utworów na następujących polach eksploatacji:</w:t>
      </w:r>
    </w:p>
    <w:p w14:paraId="42BB4515" w14:textId="77777777" w:rsidR="00066EA6" w:rsidRDefault="00066EA6" w:rsidP="00FC0F04">
      <w:pPr>
        <w:numPr>
          <w:ilvl w:val="1"/>
          <w:numId w:val="43"/>
        </w:numPr>
        <w:jc w:val="both"/>
      </w:pPr>
      <w:r>
        <w:t>w zakresie utrwalania i zwielokrotniania utworu – wytwarzanie dowolną techniką egzemplarzy utworu, w tym techniką drukarską, reprograficzną, zapisu magnetycznego oraz techniką cyfrową, wprowadzanie do pamięci dowolnej ilości komputerów;</w:t>
      </w:r>
    </w:p>
    <w:p w14:paraId="255611D2" w14:textId="77777777" w:rsidR="00066EA6" w:rsidRDefault="00066EA6" w:rsidP="00FC0F04">
      <w:pPr>
        <w:numPr>
          <w:ilvl w:val="1"/>
          <w:numId w:val="43"/>
        </w:numPr>
        <w:jc w:val="both"/>
      </w:pPr>
      <w:r>
        <w:t>w zakresie obrotu oryginałem albo egzemplarzami, na których utwór utrwalono – wprowadzanie do obrotu (np. sprzedaż), użyczenie, licencjonowanie lub najem oryginału albo egzemplarzy;</w:t>
      </w:r>
    </w:p>
    <w:p w14:paraId="71F65AEF" w14:textId="77777777" w:rsidR="00066EA6" w:rsidRDefault="00066EA6" w:rsidP="00FC0F04">
      <w:pPr>
        <w:numPr>
          <w:ilvl w:val="1"/>
          <w:numId w:val="43"/>
        </w:numPr>
        <w:jc w:val="both"/>
      </w:pPr>
      <w:r>
        <w:t xml:space="preserve">w zakresie rozpowszechniania utworu w sposób inny niż określony w pkt. powyższym – publiczne wykonanie, wystawienie, wyświetlenie, odtworzenie oraz nadawanie i reemitowanie, a także publiczne udostępnianie utworu w taki sposób, aby każdy mógł mieć do niego dostęp w miejscu i w czasie przez siebie wybranym </w:t>
      </w:r>
      <w:r>
        <w:br/>
        <w:t>(np. wprowadzenie do sieci Internet i Intranet);</w:t>
      </w:r>
    </w:p>
    <w:p w14:paraId="130B8521" w14:textId="77777777" w:rsidR="00066EA6" w:rsidRDefault="00066EA6" w:rsidP="00FC0F04">
      <w:pPr>
        <w:numPr>
          <w:ilvl w:val="1"/>
          <w:numId w:val="43"/>
        </w:numPr>
        <w:jc w:val="both"/>
      </w:pPr>
      <w:r>
        <w:t xml:space="preserve">w zakresie korzystania przez siebie lub na swoje zlecenie z dostarczonej dokumentacji dla celów projektowania, realizacji inwestycji – w tym wyboru Wykonawcy inwestycji, eksploatacji, remontów, modernizacji. </w:t>
      </w:r>
    </w:p>
    <w:p w14:paraId="3BFEF1AB" w14:textId="77777777" w:rsidR="00066EA6" w:rsidRDefault="00066EA6" w:rsidP="00FC0F04">
      <w:pPr>
        <w:numPr>
          <w:ilvl w:val="0"/>
          <w:numId w:val="42"/>
        </w:numPr>
        <w:pBdr>
          <w:top w:val="nil"/>
          <w:left w:val="nil"/>
          <w:bottom w:val="nil"/>
          <w:right w:val="nil"/>
          <w:between w:val="nil"/>
        </w:pBdr>
        <w:jc w:val="both"/>
      </w:pPr>
      <w:r>
        <w:t xml:space="preserve">Z chwilą przyjęcia utworu Zamawiający nabywa prawo własności egzemplarza utworu oraz nośników, na których został on utrwalony. </w:t>
      </w:r>
    </w:p>
    <w:p w14:paraId="3E8A0D2E" w14:textId="6AA726FE" w:rsidR="00066EA6" w:rsidRDefault="00066EA6" w:rsidP="00FC0F04">
      <w:pPr>
        <w:widowControl w:val="0"/>
        <w:numPr>
          <w:ilvl w:val="0"/>
          <w:numId w:val="42"/>
        </w:numPr>
        <w:pBdr>
          <w:top w:val="nil"/>
          <w:left w:val="nil"/>
          <w:bottom w:val="nil"/>
          <w:right w:val="nil"/>
          <w:between w:val="nil"/>
        </w:pBdr>
        <w:tabs>
          <w:tab w:val="left" w:pos="353"/>
        </w:tabs>
        <w:jc w:val="both"/>
      </w:pPr>
      <w:r>
        <w:t>Wykonawca w związku z wykonaniem Umowy nie doprowadzi do naruszenia jakichkolwiek autorskich praw osobistych lub majątkowych, praw własności przemysłowej i innych praw własności intelektualnej. 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w:t>
      </w:r>
    </w:p>
    <w:p w14:paraId="5128724E" w14:textId="77777777" w:rsidR="00066EA6" w:rsidRDefault="00066EA6" w:rsidP="00066EA6">
      <w:pPr>
        <w:ind w:right="9"/>
        <w:rPr>
          <w:b/>
        </w:rPr>
      </w:pPr>
    </w:p>
    <w:p w14:paraId="17B5F6F3" w14:textId="77777777" w:rsidR="00066EA6" w:rsidRDefault="00066EA6" w:rsidP="00066EA6">
      <w:pPr>
        <w:ind w:right="9"/>
        <w:jc w:val="center"/>
      </w:pPr>
      <w:r>
        <w:rPr>
          <w:b/>
        </w:rPr>
        <w:t>OCHRONA DANYCH OSOBOWYCH</w:t>
      </w:r>
    </w:p>
    <w:p w14:paraId="3ACF8F3C" w14:textId="77777777" w:rsidR="00066EA6" w:rsidRDefault="00066EA6" w:rsidP="00066EA6">
      <w:pPr>
        <w:tabs>
          <w:tab w:val="left" w:pos="360"/>
        </w:tabs>
        <w:ind w:right="9"/>
        <w:jc w:val="center"/>
      </w:pPr>
      <w:r>
        <w:rPr>
          <w:b/>
        </w:rPr>
        <w:t>§ 23</w:t>
      </w:r>
    </w:p>
    <w:p w14:paraId="47B6CB29" w14:textId="77777777" w:rsidR="00066EA6" w:rsidRDefault="00066EA6" w:rsidP="00FC0F04">
      <w:pPr>
        <w:numPr>
          <w:ilvl w:val="0"/>
          <w:numId w:val="53"/>
        </w:numPr>
        <w:jc w:val="both"/>
      </w:pPr>
      <w:r>
        <w:t xml:space="preserve">Każda ze Stron oświadcza, że jest w rozumieniu art. 4 pkt. 7 RODO administratorem danych osobowych osób reprezentujących Stronę, kontaktowych lub odpowiedzialnych za realizację </w:t>
      </w:r>
      <w:r>
        <w:lastRenderedPageBreak/>
        <w:t>poszczególnych zadań wynikających z Umowy (pracowników, współpracowników, przedstawicieli, podwykonawców).</w:t>
      </w:r>
    </w:p>
    <w:p w14:paraId="4A9CBFFB" w14:textId="77777777" w:rsidR="00066EA6" w:rsidRDefault="00066EA6" w:rsidP="00FC0F04">
      <w:pPr>
        <w:numPr>
          <w:ilvl w:val="0"/>
          <w:numId w:val="53"/>
        </w:numPr>
        <w:jc w:val="both"/>
      </w:pPr>
      <w:r>
        <w:t>Każda ze Stron udostępni drugiej Stronie dane osobowe osób, o których mowa w ust. 1 powyżej, w zakresie niezbędnym do wykonania Umowy, który może obejmować m.in.: imię i nazwisko, adres e-mail, numer telefonu, numer PESEL, numer i seria dowodu osobistego, informacje potwierdzające wymagane doświadczenie, uprawnienia lub kwalifikacje.</w:t>
      </w:r>
    </w:p>
    <w:p w14:paraId="7A7DE316" w14:textId="77777777" w:rsidR="00066EA6" w:rsidRDefault="00066EA6" w:rsidP="00FC0F04">
      <w:pPr>
        <w:numPr>
          <w:ilvl w:val="0"/>
          <w:numId w:val="53"/>
        </w:numPr>
        <w:jc w:val="both"/>
      </w:pPr>
      <w:r>
        <w:t>Każda ze Stron będzie przetwarzać dane osób, o których mowa w ust. 1, do celów wynikających z prawnie uzasadnionych interesów obejmujących wykonanie Umowy, wzajemną komunikację i współpracę, ustalenie, dochodzenie lub obronę roszczeń prawnych wynikających z Umowy lub z nią związanych.</w:t>
      </w:r>
    </w:p>
    <w:p w14:paraId="4A7DBA34" w14:textId="77777777" w:rsidR="00066EA6" w:rsidRDefault="00066EA6" w:rsidP="00FC0F04">
      <w:pPr>
        <w:numPr>
          <w:ilvl w:val="0"/>
          <w:numId w:val="53"/>
        </w:numPr>
        <w:jc w:val="both"/>
      </w:pPr>
      <w:r>
        <w:t>Każda ze Stron zobowiązuje się do przetwarzania danych zgodnie z Umową, RODO oraz innymi przepisami prawa powszechnie obowiązującego.</w:t>
      </w:r>
    </w:p>
    <w:p w14:paraId="545D366E" w14:textId="77777777" w:rsidR="00066EA6" w:rsidRDefault="00066EA6" w:rsidP="00FC0F04">
      <w:pPr>
        <w:numPr>
          <w:ilvl w:val="0"/>
          <w:numId w:val="53"/>
        </w:numPr>
        <w:jc w:val="both"/>
      </w:pPr>
      <w:r>
        <w:t xml:space="preserve">Wykonawca zobowiązuje się zrealizować w imieniu Zamawiającego obowiązek informacyjny, wobec wskazanych przez Wykonawcę osób, o których mowa w ust. 1 powyżej, w tym poinformować je o udostępnieniu ich danych w zakresie i celach opisanych powyżej, w szczególności wskazując informacje wymagane na podstawie art. 14 RODO. Obowiązek informacyjny Zamawiającego stanowi </w:t>
      </w:r>
      <w:r>
        <w:rPr>
          <w:b/>
        </w:rPr>
        <w:t>Załącznik nr 15</w:t>
      </w:r>
      <w:r>
        <w:t xml:space="preserve"> do Umowy. Zamawiający zrealizuje w imieniu Wykonawcy obowiązek informacyjny, wobec wskazanych przez Zamawiającego osób, o których mowa w ust. 1 powyżej, jeżeli Wykonawca wyrazi taką wolę. W takim przypadku Wykonawca przedłoży swój obowiązek informacyjny, który będzie stanowił </w:t>
      </w:r>
      <w:r>
        <w:rPr>
          <w:b/>
        </w:rPr>
        <w:t>Załącznik  nr 16</w:t>
      </w:r>
      <w:r>
        <w:t xml:space="preserve"> do Umowy. </w:t>
      </w:r>
    </w:p>
    <w:p w14:paraId="16FDF620" w14:textId="77777777" w:rsidR="00066EA6" w:rsidRDefault="00066EA6" w:rsidP="00FC0F04">
      <w:pPr>
        <w:numPr>
          <w:ilvl w:val="0"/>
          <w:numId w:val="53"/>
        </w:numPr>
        <w:jc w:val="both"/>
      </w:pPr>
      <w:r>
        <w:t>Strona, które spełnia obowiązek informacyjny w imieniu drugiej Strony, nie ponosi odpowiedzialności za zakres ani treść tego obowiązku informacyjnego.</w:t>
      </w:r>
    </w:p>
    <w:p w14:paraId="27D7ED23" w14:textId="77777777" w:rsidR="00066EA6" w:rsidRDefault="00066EA6" w:rsidP="00FC0F04">
      <w:pPr>
        <w:numPr>
          <w:ilvl w:val="0"/>
          <w:numId w:val="53"/>
        </w:numPr>
        <w:jc w:val="both"/>
      </w:pPr>
      <w:r>
        <w:t xml:space="preserve">Niezależnie od powyższego, w celu realizacji Umowy pomiędzy Stronami dochodzi również do powierzenia przetwarzania danych osobowych, stosownie do art. 28 ust. 3 rozporządzenia Parlamentu Europejskiego i Rady (UE) 2016/679 z 27 kwietnia 2016 r. w sprawie ochrony osób fizycznych w związku z przetwarzaniem danych osobowych </w:t>
      </w:r>
      <w:r>
        <w:br/>
        <w:t>i w sprawie swobodnego przepływu takich danych oraz uchylenia dyrektywy 95/46/WE (</w:t>
      </w:r>
      <w:proofErr w:type="spellStart"/>
      <w:r>
        <w:t>Dz.Urz.UE.L</w:t>
      </w:r>
      <w:proofErr w:type="spellEnd"/>
      <w:r>
        <w:t xml:space="preserve"> Nr 119, str. 1), dalej: RODO.</w:t>
      </w:r>
    </w:p>
    <w:p w14:paraId="21B12472" w14:textId="77777777" w:rsidR="00066EA6" w:rsidRDefault="00066EA6" w:rsidP="00FC0F04">
      <w:pPr>
        <w:numPr>
          <w:ilvl w:val="0"/>
          <w:numId w:val="53"/>
        </w:numPr>
        <w:jc w:val="both"/>
      </w:pPr>
      <w:r>
        <w:t xml:space="preserve">Zamawiający jako administrator danych osobowych („Administrator”) powierza przetwarzanie danych osobowych wskazanych poniżej Wykonawcy jako podmiotowi przetwarzającemu („Podmiot Przetwarzający”) zgodnie z RODO oraz </w:t>
      </w:r>
      <w:r>
        <w:rPr>
          <w:sz w:val="21"/>
          <w:szCs w:val="21"/>
        </w:rPr>
        <w:t>Ustawą z dnia 7 lipca 1994 r. Prawo Budowlane</w:t>
      </w:r>
      <w:r>
        <w:t>, a Podmiot Przetwarzający zobowiązuje się wykonywać w imieniu Administratora czynności przetwarzania danych osobowych wyłącznie w celu, zakresie i na zasadach określonych Umową.</w:t>
      </w:r>
    </w:p>
    <w:p w14:paraId="23CFDCE4" w14:textId="77777777" w:rsidR="00066EA6" w:rsidRDefault="00066EA6" w:rsidP="00FC0F04">
      <w:pPr>
        <w:numPr>
          <w:ilvl w:val="0"/>
          <w:numId w:val="53"/>
        </w:numPr>
        <w:jc w:val="both"/>
      </w:pPr>
      <w:r>
        <w:t>Administrator powierza Podmiotowi Przetwarzającemu przetwarzanie danych osobowych w zakresie obejmującym dokumentację dotyczącą realizacji Umowy dotyczącą wykonania robót budowlanych w świetle przepisów Ustawy z dnia 7 lipca 1994 r. Prawo Budowlane, w tym w szczególności:</w:t>
      </w:r>
    </w:p>
    <w:p w14:paraId="7859E87F" w14:textId="5497C5A9" w:rsidR="00066EA6" w:rsidRPr="00E04666" w:rsidRDefault="00066EA6" w:rsidP="00FC0F04">
      <w:pPr>
        <w:pStyle w:val="Akapitzlist"/>
        <w:numPr>
          <w:ilvl w:val="1"/>
          <w:numId w:val="64"/>
        </w:numPr>
        <w:pBdr>
          <w:top w:val="nil"/>
          <w:left w:val="nil"/>
          <w:bottom w:val="nil"/>
          <w:right w:val="nil"/>
          <w:between w:val="nil"/>
        </w:pBdr>
        <w:ind w:left="709"/>
        <w:jc w:val="both"/>
        <w:rPr>
          <w:b/>
        </w:rPr>
      </w:pPr>
      <w:r>
        <w:t>Kategorie osób, których dane dotyczą: Właściciele nieruchomości przez które przechodzą instalacje ciepłownicze, Osoby reprezentujące podmioty wymagające uzgodnienia.</w:t>
      </w:r>
    </w:p>
    <w:p w14:paraId="2C394FE4" w14:textId="2EC410FF" w:rsidR="00066EA6" w:rsidRDefault="00066EA6" w:rsidP="00FC0F04">
      <w:pPr>
        <w:pStyle w:val="Akapitzlist"/>
        <w:numPr>
          <w:ilvl w:val="1"/>
          <w:numId w:val="64"/>
        </w:numPr>
        <w:pBdr>
          <w:top w:val="nil"/>
          <w:left w:val="nil"/>
          <w:bottom w:val="nil"/>
          <w:right w:val="nil"/>
          <w:between w:val="nil"/>
        </w:pBdr>
        <w:ind w:left="709"/>
        <w:jc w:val="both"/>
      </w:pPr>
      <w:r>
        <w:lastRenderedPageBreak/>
        <w:t xml:space="preserve">Kategorie danych osobowych: Imię, nazwisko, adres, nr telefonu, adres e-mail, </w:t>
      </w:r>
      <w:r>
        <w:br/>
        <w:t>nr uprawnień, data urodzenia, PESEL, nr dowodu, imiona rodziców, nr działki.</w:t>
      </w:r>
    </w:p>
    <w:p w14:paraId="2DBAAC21" w14:textId="77777777" w:rsidR="00066EA6" w:rsidRDefault="00066EA6" w:rsidP="00FC0F04">
      <w:pPr>
        <w:numPr>
          <w:ilvl w:val="0"/>
          <w:numId w:val="53"/>
        </w:numPr>
        <w:jc w:val="both"/>
      </w:pPr>
      <w:r>
        <w:t>Podmiot Przetwarzający jest upoważniony do wykonywania następujących czynności przetwarzania powierzonych danych: utrwalanie, organizowanie, porządkowanie, przechowywanie, adaptowanie lub modyfikowanie, pobieranie, przeglądanie, wykorzystywanie.</w:t>
      </w:r>
    </w:p>
    <w:p w14:paraId="6D6A40B5" w14:textId="77777777" w:rsidR="00066EA6" w:rsidRDefault="00066EA6" w:rsidP="00FC0F04">
      <w:pPr>
        <w:numPr>
          <w:ilvl w:val="0"/>
          <w:numId w:val="53"/>
        </w:numPr>
        <w:jc w:val="both"/>
      </w:pPr>
      <w:r>
        <w:t>Przetwarzanie danych osobowych poza  zakresem określonym w  ust. 8-9 powyżej wymaga zgody Administratora i zmiany Umowy.</w:t>
      </w:r>
    </w:p>
    <w:p w14:paraId="20414DFA" w14:textId="77777777" w:rsidR="00066EA6" w:rsidRDefault="00066EA6" w:rsidP="00FC0F04">
      <w:pPr>
        <w:numPr>
          <w:ilvl w:val="0"/>
          <w:numId w:val="53"/>
        </w:numPr>
        <w:pBdr>
          <w:top w:val="nil"/>
          <w:left w:val="nil"/>
          <w:bottom w:val="nil"/>
          <w:right w:val="nil"/>
          <w:between w:val="nil"/>
        </w:pBdr>
        <w:jc w:val="both"/>
      </w:pPr>
      <w:r>
        <w:t>Wyjątkiem od zasady określonej w ust. 11 powyżej jest działanie Podmiotu Przetwarzającego w celu realizacji obowiązku nałożonego na niego przez prawo Unii Europejskiej lub prawo państwa członkowskiego, któremu podlega Podmiot Przetwarzający, gdy realizacji tego obowiązku nie da się pogodzić z postanowieniami Umowy. O zaistnieniu zdarzenia powodującego działanie Podmiotu Przetwarzającego w sposób określony w zdaniu poprzedzającym wraz z dokładnym wskazaniem skonkretyzowanych podstaw prawnych tego obowiązku Podmiot Przetwarzający informuje Administratora przed rozpoczęciem przetwarzania, o ile prawo to nie zabrania udzielania takiej informacji. Wówczas Podmiot Przetwarzający jest odrębnym administrator danych osobowych przetwarzanych w celu realizacji ww. przepisów prawa, a przetwarzanie danych osobowych w tym zakresie odbywa się niezależnie od powierzenia przetwarzania zgodnie z Umową.</w:t>
      </w:r>
    </w:p>
    <w:p w14:paraId="04592ACB" w14:textId="77777777" w:rsidR="00066EA6" w:rsidRDefault="00066EA6" w:rsidP="00FC0F04">
      <w:pPr>
        <w:numPr>
          <w:ilvl w:val="0"/>
          <w:numId w:val="53"/>
        </w:numPr>
        <w:jc w:val="both"/>
      </w:pPr>
      <w:r>
        <w:t>Podmiot Przetwarzający upoważnia do przetwarzania powierzonych danych osobowych wyłącznie tych członków swojego personelu, którzy posiadają odpowiednie przeszkolenie z zakresu ochrony danych osobowych i są niezbędni do realizacji Umowy.</w:t>
      </w:r>
    </w:p>
    <w:p w14:paraId="6BCB5F59" w14:textId="77777777" w:rsidR="00066EA6" w:rsidRDefault="00066EA6" w:rsidP="00FC0F04">
      <w:pPr>
        <w:numPr>
          <w:ilvl w:val="0"/>
          <w:numId w:val="53"/>
        </w:numPr>
        <w:jc w:val="both"/>
      </w:pPr>
      <w:r>
        <w:t>Podmiot Przetwarzający zapewnia, aby osoby, o których mowa w ust. 13 powyżej:</w:t>
      </w:r>
    </w:p>
    <w:p w14:paraId="7415BC9C" w14:textId="61EA861F" w:rsidR="00066EA6" w:rsidRDefault="00066EA6" w:rsidP="00FC0F04">
      <w:pPr>
        <w:pStyle w:val="Akapitzlist"/>
        <w:numPr>
          <w:ilvl w:val="1"/>
          <w:numId w:val="65"/>
        </w:numPr>
        <w:pBdr>
          <w:top w:val="nil"/>
          <w:left w:val="nil"/>
          <w:bottom w:val="nil"/>
          <w:right w:val="nil"/>
          <w:between w:val="nil"/>
        </w:pBdr>
        <w:ind w:left="709"/>
        <w:jc w:val="both"/>
      </w:pPr>
      <w:r>
        <w:t>przetwarzały dane osobowe zgodnie z zasadą wiedzy koniecznej,</w:t>
      </w:r>
    </w:p>
    <w:p w14:paraId="00F1A071" w14:textId="6D8C4842" w:rsidR="00066EA6" w:rsidRPr="00E04666" w:rsidRDefault="00066EA6" w:rsidP="00FC0F04">
      <w:pPr>
        <w:pStyle w:val="Akapitzlist"/>
        <w:numPr>
          <w:ilvl w:val="1"/>
          <w:numId w:val="65"/>
        </w:numPr>
        <w:ind w:left="709"/>
        <w:jc w:val="both"/>
        <w:rPr>
          <w:b/>
        </w:rPr>
      </w:pPr>
      <w:r>
        <w:t>zobowiązały się do zachowania tajemnicy lub by podlegały odpowiedniemu ustawowemu obowiązkowi zachowania tajemnicy.</w:t>
      </w:r>
    </w:p>
    <w:p w14:paraId="50A4B497" w14:textId="77777777" w:rsidR="00066EA6" w:rsidRDefault="00066EA6" w:rsidP="00FC0F04">
      <w:pPr>
        <w:numPr>
          <w:ilvl w:val="0"/>
          <w:numId w:val="53"/>
        </w:numPr>
        <w:pBdr>
          <w:top w:val="nil"/>
          <w:left w:val="nil"/>
          <w:bottom w:val="nil"/>
          <w:right w:val="nil"/>
          <w:between w:val="nil"/>
        </w:pBdr>
        <w:ind w:right="9"/>
        <w:jc w:val="both"/>
      </w:pPr>
      <w:r>
        <w:t xml:space="preserve">Podmiot Przetwarzający zapewnia wdrożenie odpowiednich środków technicznych </w:t>
      </w:r>
      <w:r>
        <w:br/>
        <w:t>i organizacyjnych, aby zapewnić zgodność przetwarzania z RODO, w tym stopień bezpieczeństwa przetwarzania odpowiadający ryzyku naruszenia praw lub wolności osób, których dane dotyczą.</w:t>
      </w:r>
    </w:p>
    <w:p w14:paraId="59B0DEC5" w14:textId="57978871" w:rsidR="00066EA6" w:rsidRDefault="00066EA6" w:rsidP="00FC0F04">
      <w:pPr>
        <w:numPr>
          <w:ilvl w:val="0"/>
          <w:numId w:val="53"/>
        </w:numPr>
        <w:pBdr>
          <w:top w:val="nil"/>
          <w:left w:val="nil"/>
          <w:bottom w:val="nil"/>
          <w:right w:val="nil"/>
          <w:between w:val="nil"/>
        </w:pBdr>
        <w:ind w:right="9"/>
        <w:jc w:val="both"/>
      </w:pPr>
      <w:r>
        <w:t>W celu realizacji Umowy, Podmiot Przetwarzający może korzystać z usług innego podmiotu przetwarzającego, pod warunkiem uprzedniego uzyskania zgody Administratora, wyrażonej w formie pisemnej pod rygorem nieważności.</w:t>
      </w:r>
    </w:p>
    <w:p w14:paraId="715F0FAB" w14:textId="77777777" w:rsidR="00066EA6" w:rsidRDefault="00066EA6" w:rsidP="00FC0F04">
      <w:pPr>
        <w:numPr>
          <w:ilvl w:val="0"/>
          <w:numId w:val="53"/>
        </w:numPr>
        <w:pBdr>
          <w:top w:val="nil"/>
          <w:left w:val="nil"/>
          <w:bottom w:val="nil"/>
          <w:right w:val="nil"/>
          <w:between w:val="nil"/>
        </w:pBdr>
        <w:ind w:right="9"/>
        <w:jc w:val="both"/>
      </w:pPr>
      <w:r>
        <w:t>Korzystanie z usług innego podmiotu przetwarzającego jest dopuszczalne jedynie na podstawie umowy, która nakłada na ten podmiot takie same obowiązki ochrony danych, jakimi na podstawie Umowy objęty jest pierwotny Podmiot Przetwarzający.</w:t>
      </w:r>
    </w:p>
    <w:p w14:paraId="66E906BC" w14:textId="77777777" w:rsidR="00066EA6" w:rsidRDefault="00066EA6" w:rsidP="00FC0F04">
      <w:pPr>
        <w:numPr>
          <w:ilvl w:val="0"/>
          <w:numId w:val="53"/>
        </w:numPr>
        <w:pBdr>
          <w:top w:val="nil"/>
          <w:left w:val="nil"/>
          <w:bottom w:val="nil"/>
          <w:right w:val="nil"/>
          <w:between w:val="nil"/>
        </w:pBdr>
        <w:ind w:right="9"/>
        <w:jc w:val="both"/>
      </w:pPr>
      <w:r>
        <w:t>Jeżeli ten inny podmiot przetwarzający nie wywiąże się ze spoczywających na nim obowiązków ochrony danych, pełna odpowiedzialność wobec Administratora za wypełnienie obowiązków tego innego podmiotu przetwarzającego spoczywa na pierwotnym Podmiocie Przetwarzającym.</w:t>
      </w:r>
    </w:p>
    <w:p w14:paraId="14B43EA1" w14:textId="77777777" w:rsidR="00066EA6" w:rsidRDefault="00066EA6" w:rsidP="00FC0F04">
      <w:pPr>
        <w:numPr>
          <w:ilvl w:val="0"/>
          <w:numId w:val="53"/>
        </w:numPr>
        <w:pBdr>
          <w:top w:val="nil"/>
          <w:left w:val="nil"/>
          <w:bottom w:val="nil"/>
          <w:right w:val="nil"/>
          <w:between w:val="nil"/>
        </w:pBdr>
        <w:ind w:right="9"/>
        <w:jc w:val="both"/>
      </w:pPr>
      <w:r>
        <w:lastRenderedPageBreak/>
        <w:t>Wszelkie zmiany dotyczące dodania lub zastąpienia innych podmiotów przetwarzających wymagają uprzedniego uzyskania zgody Administratora, wyrażonej w formie pisemnej pod rygorem nieważności.</w:t>
      </w:r>
    </w:p>
    <w:p w14:paraId="61D36248" w14:textId="77777777" w:rsidR="00066EA6" w:rsidRDefault="00066EA6" w:rsidP="00FC0F04">
      <w:pPr>
        <w:numPr>
          <w:ilvl w:val="0"/>
          <w:numId w:val="53"/>
        </w:numPr>
        <w:pBdr>
          <w:top w:val="nil"/>
          <w:left w:val="nil"/>
          <w:bottom w:val="nil"/>
          <w:right w:val="nil"/>
          <w:between w:val="nil"/>
        </w:pBdr>
        <w:jc w:val="both"/>
      </w:pPr>
      <w:r>
        <w:t>Podmiot Przetwarzający nie może przekazywać lub autoryzować przekazywania powierzonych danych osobowych poza Europejski Obszar Gospodarczy.</w:t>
      </w:r>
    </w:p>
    <w:p w14:paraId="056E3C0D" w14:textId="7F7C9C34" w:rsidR="00066EA6" w:rsidRDefault="00066EA6" w:rsidP="00FC0F04">
      <w:pPr>
        <w:numPr>
          <w:ilvl w:val="0"/>
          <w:numId w:val="53"/>
        </w:numPr>
        <w:pBdr>
          <w:top w:val="nil"/>
          <w:left w:val="nil"/>
          <w:bottom w:val="nil"/>
          <w:right w:val="nil"/>
          <w:between w:val="nil"/>
        </w:pBdr>
        <w:jc w:val="both"/>
      </w:pPr>
      <w:r>
        <w:t>Na wniosek Administratora, Podmiot Przetwarzający stosuje środki organizacyjne i techniczne, umożliwiające Administratorowi wywiązanie się z obowiązku odpowiadania na żądania osoby, której dane dotyczą.</w:t>
      </w:r>
    </w:p>
    <w:p w14:paraId="710274AB" w14:textId="77777777" w:rsidR="00066EA6" w:rsidRDefault="00066EA6" w:rsidP="00FC0F04">
      <w:pPr>
        <w:numPr>
          <w:ilvl w:val="0"/>
          <w:numId w:val="53"/>
        </w:numPr>
        <w:pBdr>
          <w:top w:val="nil"/>
          <w:left w:val="nil"/>
          <w:bottom w:val="nil"/>
          <w:right w:val="nil"/>
          <w:between w:val="nil"/>
        </w:pBdr>
        <w:ind w:right="9"/>
        <w:jc w:val="both"/>
      </w:pPr>
      <w:r>
        <w:t>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642BBEF" w14:textId="77777777" w:rsidR="00066EA6" w:rsidRDefault="00066EA6" w:rsidP="00FC0F04">
      <w:pPr>
        <w:numPr>
          <w:ilvl w:val="0"/>
          <w:numId w:val="53"/>
        </w:numPr>
        <w:pBdr>
          <w:top w:val="nil"/>
          <w:left w:val="nil"/>
          <w:bottom w:val="nil"/>
          <w:right w:val="nil"/>
          <w:between w:val="nil"/>
        </w:pBdr>
        <w:ind w:right="9"/>
        <w:jc w:val="both"/>
      </w:pPr>
      <w:r>
        <w:t>Po zakończeniu współpracy na mocy Umowy lub w razie jej innego rozwiązania, zależnie od decyzji Administratora Podmiot Przetwarzający usuwa lub zwraca mu wszelkie dane osobowe oraz usuwa wszelkie ich istniejące kopie, chyba że prawo Unii Europejskiej lub prawo państwa członkowskiego nakazują przechowywanie danych osobowych.</w:t>
      </w:r>
    </w:p>
    <w:p w14:paraId="49308462" w14:textId="77777777" w:rsidR="00066EA6" w:rsidRDefault="00066EA6" w:rsidP="00FC0F04">
      <w:pPr>
        <w:numPr>
          <w:ilvl w:val="0"/>
          <w:numId w:val="53"/>
        </w:numPr>
        <w:pBdr>
          <w:top w:val="nil"/>
          <w:left w:val="nil"/>
          <w:bottom w:val="nil"/>
          <w:right w:val="nil"/>
          <w:between w:val="nil"/>
        </w:pBdr>
        <w:ind w:right="9"/>
        <w:jc w:val="both"/>
      </w:pPr>
      <w:r>
        <w:t>Podmiot Przetwarzający jest obowiązany wykonać decyzję, o której mowa w ust. 23 powyżej, w terminie 7 dni od dnia jej doręczenia.</w:t>
      </w:r>
    </w:p>
    <w:p w14:paraId="65538528" w14:textId="77777777" w:rsidR="00066EA6" w:rsidRDefault="00066EA6" w:rsidP="00FC0F04">
      <w:pPr>
        <w:numPr>
          <w:ilvl w:val="0"/>
          <w:numId w:val="53"/>
        </w:numPr>
        <w:pBdr>
          <w:top w:val="nil"/>
          <w:left w:val="nil"/>
          <w:bottom w:val="nil"/>
          <w:right w:val="nil"/>
          <w:between w:val="nil"/>
        </w:pBdr>
        <w:ind w:right="9"/>
        <w:jc w:val="both"/>
      </w:pPr>
      <w:r>
        <w:t>Na wniosek Administratora, Podmiot Przetwarzający udostępnia wszelkie informacje niezbędne do realizacji lub wykazania spełnienia obowiązków wynikających z RODO.</w:t>
      </w:r>
    </w:p>
    <w:p w14:paraId="50283C67" w14:textId="77777777" w:rsidR="00066EA6" w:rsidRDefault="00066EA6" w:rsidP="00FC0F04">
      <w:pPr>
        <w:numPr>
          <w:ilvl w:val="0"/>
          <w:numId w:val="53"/>
        </w:numPr>
        <w:pBdr>
          <w:top w:val="nil"/>
          <w:left w:val="nil"/>
          <w:bottom w:val="nil"/>
          <w:right w:val="nil"/>
          <w:between w:val="nil"/>
        </w:pBdr>
        <w:ind w:right="9"/>
        <w:jc w:val="both"/>
      </w:pPr>
      <w:r>
        <w:t xml:space="preserve">Informacji, o których mowa w ust. 25 powyżej, udziela się w terminie 7 dni od dnia doręczenia wniosku, z zastrzeżeniem ust. 27 poniżej. </w:t>
      </w:r>
    </w:p>
    <w:p w14:paraId="32A21256" w14:textId="77777777" w:rsidR="00066EA6" w:rsidRDefault="00066EA6" w:rsidP="00FC0F04">
      <w:pPr>
        <w:numPr>
          <w:ilvl w:val="0"/>
          <w:numId w:val="53"/>
        </w:numPr>
        <w:pBdr>
          <w:top w:val="nil"/>
          <w:left w:val="nil"/>
          <w:bottom w:val="nil"/>
          <w:right w:val="nil"/>
          <w:between w:val="nil"/>
        </w:pBdr>
        <w:ind w:right="9"/>
        <w:jc w:val="both"/>
      </w:pPr>
      <w:r>
        <w:t>Jeżeli wniosek, o którym mowa w ust. 25 powyżej, dotyczy realizacji obowiązku zgłoszenia naruszenia ochrony danych osobowych lub usunięcia jego skutków, Podmiot Przetwarzający udziela informacji w najbliższym możliwym terminie, nie później niż w ciągu 24 godzin od doręczenia wniosku.</w:t>
      </w:r>
    </w:p>
    <w:p w14:paraId="0EA63BB2" w14:textId="77777777" w:rsidR="00066EA6" w:rsidRDefault="00066EA6" w:rsidP="00FC0F04">
      <w:pPr>
        <w:numPr>
          <w:ilvl w:val="0"/>
          <w:numId w:val="53"/>
        </w:numPr>
        <w:pBdr>
          <w:top w:val="nil"/>
          <w:left w:val="nil"/>
          <w:bottom w:val="nil"/>
          <w:right w:val="nil"/>
          <w:between w:val="nil"/>
        </w:pBdr>
        <w:ind w:right="9"/>
        <w:jc w:val="both"/>
      </w:pPr>
      <w:r>
        <w:t>Jeżeli Podmiot Przetwarzający wykryje naruszenie ochrony danych osobowych, zgłasza je Administratorowi w najbliższym możliwym terminie, nie później niż w ciągu 24 godzin od wykrycia naruszenia.</w:t>
      </w:r>
    </w:p>
    <w:p w14:paraId="1A4CD5F6" w14:textId="77777777" w:rsidR="00066EA6" w:rsidRDefault="00066EA6" w:rsidP="00FC0F04">
      <w:pPr>
        <w:numPr>
          <w:ilvl w:val="0"/>
          <w:numId w:val="53"/>
        </w:numPr>
        <w:pBdr>
          <w:top w:val="nil"/>
          <w:left w:val="nil"/>
          <w:bottom w:val="nil"/>
          <w:right w:val="nil"/>
          <w:between w:val="nil"/>
        </w:pBdr>
        <w:jc w:val="both"/>
      </w:pPr>
      <w:r>
        <w:t>Podmiot Przetwarzający niezwłocznie informuje Administratora o:</w:t>
      </w:r>
    </w:p>
    <w:p w14:paraId="10B8FDFC" w14:textId="249C3817"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jakimkolwiek postępowaniu, w szczególności administracyjnym lub sądowym, dotyczącym przetwarzania powierzonych danych osobowych,</w:t>
      </w:r>
    </w:p>
    <w:p w14:paraId="23F46831" w14:textId="4D37EAE5"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o wydaniu jakiegokolwiek orzeczenia dotyczącego przetwarzania powierzonych danych osobowych,</w:t>
      </w:r>
    </w:p>
    <w:p w14:paraId="724DE9C1" w14:textId="19E12187" w:rsidR="00066EA6" w:rsidRPr="00E04666" w:rsidRDefault="00066EA6" w:rsidP="00FC0F04">
      <w:pPr>
        <w:pStyle w:val="Akapitzlist"/>
        <w:numPr>
          <w:ilvl w:val="1"/>
          <w:numId w:val="66"/>
        </w:numPr>
        <w:pBdr>
          <w:top w:val="nil"/>
          <w:left w:val="nil"/>
          <w:bottom w:val="nil"/>
          <w:right w:val="nil"/>
          <w:between w:val="nil"/>
        </w:pBdr>
        <w:ind w:left="709"/>
        <w:jc w:val="both"/>
      </w:pPr>
      <w:r w:rsidRPr="00E04666">
        <w:t>o wszelkich planowanych lub realizowanych kontrolach i inspekcjach dotyczących przetwarzania powierzonych danych osobowych.</w:t>
      </w:r>
    </w:p>
    <w:p w14:paraId="320D75AB" w14:textId="77777777" w:rsidR="00066EA6" w:rsidRDefault="00066EA6" w:rsidP="00FC0F04">
      <w:pPr>
        <w:numPr>
          <w:ilvl w:val="0"/>
          <w:numId w:val="53"/>
        </w:numPr>
        <w:pBdr>
          <w:top w:val="nil"/>
          <w:left w:val="nil"/>
          <w:bottom w:val="nil"/>
          <w:right w:val="nil"/>
          <w:between w:val="nil"/>
        </w:pBdr>
        <w:jc w:val="both"/>
      </w:pPr>
      <w:r>
        <w:t xml:space="preserve">W celu wykazania, że Administrator korzysta wyłącznie z usług takich podmiotów przetwarzających, które zapewniają wystarczające gwarancje wdrożenia odpowiednich środków technicznych i organizacyjnych, by przetwarzanie spełniało wymogi RODO </w:t>
      </w:r>
      <w:r>
        <w:br/>
        <w:t>i chroniło prawa osób, których dane dotyczą, raz na 6 miesięcy Podmiot Przetwarzający, udziela Administratorowi informacji świadczących o odpowiedniej wiedzy fachowej, wiarygodności i zasobach.</w:t>
      </w:r>
    </w:p>
    <w:p w14:paraId="4967F1F8" w14:textId="77777777" w:rsidR="00066EA6" w:rsidRDefault="00066EA6" w:rsidP="00FC0F04">
      <w:pPr>
        <w:numPr>
          <w:ilvl w:val="0"/>
          <w:numId w:val="53"/>
        </w:numPr>
        <w:pBdr>
          <w:top w:val="nil"/>
          <w:left w:val="nil"/>
          <w:bottom w:val="nil"/>
          <w:right w:val="nil"/>
          <w:between w:val="nil"/>
        </w:pBdr>
        <w:ind w:right="9"/>
        <w:jc w:val="both"/>
      </w:pPr>
      <w:r>
        <w:lastRenderedPageBreak/>
        <w:t xml:space="preserve">Podmiot Przetwarzający zobowiązuje się do zapewnienia wsparcia informacyjnego </w:t>
      </w:r>
      <w:r>
        <w:br/>
        <w:t>i personalnego dla Administratora w razie ewentualnej kontroli lub innego postępowania ze strony organów administracji państwowej mającego na celu weryfikację przestrzegania przez Administratora przepisów RODO.</w:t>
      </w:r>
    </w:p>
    <w:p w14:paraId="33BA908F" w14:textId="77777777" w:rsidR="00066EA6" w:rsidRDefault="00066EA6" w:rsidP="00FC0F04">
      <w:pPr>
        <w:numPr>
          <w:ilvl w:val="0"/>
          <w:numId w:val="53"/>
        </w:numPr>
        <w:pBdr>
          <w:top w:val="nil"/>
          <w:left w:val="nil"/>
          <w:bottom w:val="nil"/>
          <w:right w:val="nil"/>
          <w:between w:val="nil"/>
        </w:pBdr>
        <w:jc w:val="both"/>
      </w:pPr>
      <w:r>
        <w:t>W celu weryfikacji spełniania obowiązków wynikających z Umowy, Administrator ma prawo przeprowadzenia inspekcji.</w:t>
      </w:r>
    </w:p>
    <w:p w14:paraId="17489325" w14:textId="77777777" w:rsidR="00066EA6" w:rsidRDefault="00066EA6" w:rsidP="00FC0F04">
      <w:pPr>
        <w:numPr>
          <w:ilvl w:val="0"/>
          <w:numId w:val="53"/>
        </w:numPr>
        <w:pBdr>
          <w:top w:val="nil"/>
          <w:left w:val="nil"/>
          <w:bottom w:val="nil"/>
          <w:right w:val="nil"/>
          <w:between w:val="nil"/>
        </w:pBdr>
        <w:jc w:val="both"/>
      </w:pPr>
      <w:r>
        <w:t>Prawo przeprowadzenia inspekcji obejmuje:</w:t>
      </w:r>
    </w:p>
    <w:p w14:paraId="5641BA12" w14:textId="7EA2495C" w:rsidR="00066EA6" w:rsidRDefault="00066EA6" w:rsidP="00FC0F04">
      <w:pPr>
        <w:pStyle w:val="Akapitzlist"/>
        <w:numPr>
          <w:ilvl w:val="0"/>
          <w:numId w:val="67"/>
        </w:numPr>
        <w:pBdr>
          <w:top w:val="nil"/>
          <w:left w:val="nil"/>
          <w:bottom w:val="nil"/>
          <w:right w:val="nil"/>
          <w:between w:val="nil"/>
        </w:pBdr>
        <w:ind w:left="709"/>
        <w:jc w:val="both"/>
      </w:pPr>
      <w:r>
        <w:t>wstęp do pomieszczeń, w których znajdują się zasoby uczestniczące w operacjach przetwarzania powierzonych danych osobowych,</w:t>
      </w:r>
    </w:p>
    <w:p w14:paraId="328C3741" w14:textId="1FCA1B89" w:rsidR="00066EA6" w:rsidRDefault="00066EA6" w:rsidP="00FC0F04">
      <w:pPr>
        <w:pStyle w:val="Akapitzlist"/>
        <w:numPr>
          <w:ilvl w:val="0"/>
          <w:numId w:val="67"/>
        </w:numPr>
        <w:pBdr>
          <w:top w:val="nil"/>
          <w:left w:val="nil"/>
          <w:bottom w:val="nil"/>
          <w:right w:val="nil"/>
          <w:between w:val="nil"/>
        </w:pBdr>
        <w:ind w:left="709"/>
        <w:jc w:val="both"/>
      </w:pPr>
      <w:r>
        <w:t>żądanie złożenia pisemnych lub ustnych wyjaśnień od osób upoważnionych do przetwarzania powierzonych danych osobowych,</w:t>
      </w:r>
    </w:p>
    <w:p w14:paraId="483095F9" w14:textId="37A26C60" w:rsidR="00066EA6" w:rsidRDefault="00066EA6" w:rsidP="00FC0F04">
      <w:pPr>
        <w:pStyle w:val="Akapitzlist"/>
        <w:numPr>
          <w:ilvl w:val="0"/>
          <w:numId w:val="67"/>
        </w:numPr>
        <w:pBdr>
          <w:top w:val="nil"/>
          <w:left w:val="nil"/>
          <w:bottom w:val="nil"/>
          <w:right w:val="nil"/>
          <w:between w:val="nil"/>
        </w:pBdr>
        <w:ind w:left="709"/>
        <w:jc w:val="both"/>
      </w:pPr>
      <w:r>
        <w:t>wgląd do wszelkich dokumentów i wszelkich danych mających bezpośredni związek z celem inspekcji,</w:t>
      </w:r>
    </w:p>
    <w:p w14:paraId="0AF657BD" w14:textId="4B151666" w:rsidR="00066EA6" w:rsidRPr="00E04666" w:rsidRDefault="00066EA6" w:rsidP="00FC0F04">
      <w:pPr>
        <w:pStyle w:val="Akapitzlist"/>
        <w:numPr>
          <w:ilvl w:val="0"/>
          <w:numId w:val="67"/>
        </w:numPr>
        <w:pBdr>
          <w:top w:val="nil"/>
          <w:left w:val="nil"/>
          <w:bottom w:val="nil"/>
          <w:right w:val="nil"/>
          <w:between w:val="nil"/>
        </w:pBdr>
        <w:ind w:left="709" w:right="9"/>
        <w:jc w:val="both"/>
        <w:rPr>
          <w:b/>
          <w:sz w:val="24"/>
          <w:szCs w:val="24"/>
        </w:rPr>
      </w:pPr>
      <w:r>
        <w:t>przeprowadzanie oględzin urządzeń, nośników oraz systemów informatycznych służących do przetwarzania powierzonych danych.</w:t>
      </w:r>
    </w:p>
    <w:p w14:paraId="27909ED1" w14:textId="77777777" w:rsidR="00066EA6" w:rsidRDefault="00066EA6" w:rsidP="00FC0F04">
      <w:pPr>
        <w:numPr>
          <w:ilvl w:val="0"/>
          <w:numId w:val="53"/>
        </w:numPr>
        <w:pBdr>
          <w:top w:val="nil"/>
          <w:left w:val="nil"/>
          <w:bottom w:val="nil"/>
          <w:right w:val="nil"/>
          <w:between w:val="nil"/>
        </w:pBdr>
        <w:ind w:right="9"/>
        <w:jc w:val="both"/>
      </w:pPr>
      <w:r>
        <w:t>Administrator może korzystać z prawa przeprowadzenia inspekcji w godzinach pracy Podmiotu Przetwarzającego, o ile zawiadomi Podmiot Przetwarzający o takim zamiarze przynajmniej na 3 dni robocze przed inspekcją.</w:t>
      </w:r>
    </w:p>
    <w:p w14:paraId="72297165" w14:textId="77777777" w:rsidR="00066EA6" w:rsidRDefault="00066EA6" w:rsidP="00FC0F04">
      <w:pPr>
        <w:numPr>
          <w:ilvl w:val="0"/>
          <w:numId w:val="53"/>
        </w:numPr>
        <w:pBdr>
          <w:top w:val="nil"/>
          <w:left w:val="nil"/>
          <w:bottom w:val="nil"/>
          <w:right w:val="nil"/>
          <w:between w:val="nil"/>
        </w:pBdr>
        <w:ind w:right="9"/>
        <w:jc w:val="both"/>
      </w:pPr>
      <w:r>
        <w:t>Podmiot Przetwarzający zobowiązuje się do usunięcia uchybień stwierdzonych podczas inspekcji w terminie wskazanym przez Administratora.</w:t>
      </w:r>
    </w:p>
    <w:p w14:paraId="3AF015BF" w14:textId="77777777" w:rsidR="00066EA6" w:rsidRDefault="00066EA6" w:rsidP="00FC0F04">
      <w:pPr>
        <w:numPr>
          <w:ilvl w:val="0"/>
          <w:numId w:val="53"/>
        </w:numPr>
        <w:pBdr>
          <w:top w:val="nil"/>
          <w:left w:val="nil"/>
          <w:bottom w:val="nil"/>
          <w:right w:val="nil"/>
          <w:between w:val="nil"/>
        </w:pBdr>
        <w:ind w:right="9"/>
        <w:jc w:val="both"/>
      </w:pPr>
      <w:r>
        <w:t>Podmiot Przetwarzający jest odpowiedzialny za udostępnienie lub wykorzystanie danych osobowych niezgodnie z treścią umowy, a w szczególności za udostępnienie powierzonych do przetwarzania danych osobowych osobom nieupoważnionym.</w:t>
      </w:r>
    </w:p>
    <w:p w14:paraId="277F0326" w14:textId="77777777" w:rsidR="00066EA6" w:rsidRDefault="00066EA6" w:rsidP="00FC0F04">
      <w:pPr>
        <w:numPr>
          <w:ilvl w:val="0"/>
          <w:numId w:val="53"/>
        </w:numPr>
        <w:pBdr>
          <w:top w:val="nil"/>
          <w:left w:val="nil"/>
          <w:bottom w:val="nil"/>
          <w:right w:val="nil"/>
          <w:between w:val="nil"/>
        </w:pBdr>
        <w:ind w:right="9"/>
        <w:jc w:val="both"/>
      </w:pPr>
      <w:r>
        <w:t>Jeżeli wskutek naruszenia postanowień Umowy lub przepisów RODO przez Podmiot Przetwarzający, Administrator poniesie jakiekolwiek koszty, w szczególności związane z nałożeniem na niego kar finansowych lub grzywien albo z wypłatą zadośćuczynienia lub kosztami obsługi prawnej, Podmiot Przetwarzający zobowiązany będzie do pokrycia tych kosztów w pełnej wysokości, a w przypadku wytoczonego postępowania sądowego również do udzielenia Administratorowi wszelkiego wsparcia w takim postępowaniu, a także do przejęcia odpowiedzialności w przypadku przyznania osobie, której dane dotyczą odszkodowania w takim postępowaniu, w wysokości odpowiadającej równowartości przyznanego odszkodowania lub kosztów zadośćuczynienia oraz wszelkich kosztów niezbędnych do obrony przed zgłaszanymi roszczeniami a poniesionych przez Administratora w takim postępowaniu.</w:t>
      </w:r>
    </w:p>
    <w:p w14:paraId="4EA89C93" w14:textId="77777777" w:rsidR="00066EA6" w:rsidRDefault="00066EA6" w:rsidP="00FC0F04">
      <w:pPr>
        <w:numPr>
          <w:ilvl w:val="0"/>
          <w:numId w:val="53"/>
        </w:numPr>
        <w:pBdr>
          <w:top w:val="nil"/>
          <w:left w:val="nil"/>
          <w:bottom w:val="nil"/>
          <w:right w:val="nil"/>
          <w:between w:val="nil"/>
        </w:pBdr>
        <w:ind w:right="9"/>
        <w:jc w:val="both"/>
      </w:pPr>
      <w:r>
        <w:t>Podmiot Przetwarzający odpowiada za działania i zaniechania osób, przy pomocy których przetwarza powierzone dane osobowe, w tym innego podmiotu przetwarzającego, o którym mowa w ust. 16 powyżej, jak za własne działania lub zaniechania.</w:t>
      </w:r>
    </w:p>
    <w:p w14:paraId="358B9017" w14:textId="77777777" w:rsidR="00066EA6" w:rsidRDefault="00066EA6" w:rsidP="00FC0F04">
      <w:pPr>
        <w:numPr>
          <w:ilvl w:val="0"/>
          <w:numId w:val="53"/>
        </w:numPr>
        <w:pBdr>
          <w:top w:val="nil"/>
          <w:left w:val="nil"/>
          <w:bottom w:val="nil"/>
          <w:right w:val="nil"/>
          <w:between w:val="nil"/>
        </w:pBdr>
        <w:ind w:right="9"/>
        <w:jc w:val="both"/>
      </w:pPr>
      <w:r>
        <w:t xml:space="preserve">Administrator może rozwiązać zawartą w Umowie umowę przetwarzania danych osobowych ze skutkiem natychmiastowym, gdy Podmiot Przetwarzający:  </w:t>
      </w:r>
    </w:p>
    <w:p w14:paraId="46239048" w14:textId="6D19C258" w:rsidR="00066EA6" w:rsidRDefault="00066EA6" w:rsidP="00FC0F04">
      <w:pPr>
        <w:pStyle w:val="Akapitzlist"/>
        <w:numPr>
          <w:ilvl w:val="1"/>
          <w:numId w:val="68"/>
        </w:numPr>
        <w:ind w:left="851"/>
        <w:jc w:val="both"/>
      </w:pPr>
      <w:r>
        <w:t xml:space="preserve">pomimo zobowiązania go do usunięcia uchybień stwierdzonych podczas inspekcji nie usunie ich w wyznaczonym terminie, </w:t>
      </w:r>
    </w:p>
    <w:p w14:paraId="5D62F066" w14:textId="7AE79BB6" w:rsidR="00066EA6" w:rsidRDefault="00066EA6" w:rsidP="00FC0F04">
      <w:pPr>
        <w:pStyle w:val="Akapitzlist"/>
        <w:numPr>
          <w:ilvl w:val="1"/>
          <w:numId w:val="68"/>
        </w:numPr>
        <w:ind w:left="851"/>
        <w:jc w:val="both"/>
      </w:pPr>
      <w:r>
        <w:t>przetwarza dane osobowe w sposób niezgodny z umową, lub</w:t>
      </w:r>
    </w:p>
    <w:p w14:paraId="37AD5584" w14:textId="0F2929CE" w:rsidR="00066EA6" w:rsidRPr="00E04666" w:rsidRDefault="00066EA6" w:rsidP="00FC0F04">
      <w:pPr>
        <w:pStyle w:val="Akapitzlist"/>
        <w:numPr>
          <w:ilvl w:val="1"/>
          <w:numId w:val="68"/>
        </w:numPr>
        <w:pBdr>
          <w:top w:val="nil"/>
          <w:left w:val="nil"/>
          <w:bottom w:val="nil"/>
          <w:right w:val="nil"/>
          <w:between w:val="nil"/>
        </w:pBdr>
        <w:ind w:left="851" w:right="9"/>
        <w:jc w:val="both"/>
        <w:rPr>
          <w:b/>
          <w:sz w:val="24"/>
          <w:szCs w:val="24"/>
        </w:rPr>
      </w:pPr>
      <w:r>
        <w:lastRenderedPageBreak/>
        <w:t>powierzył przetwarzanie danych osobowych innemu podmiotowi bez zgody Administratora.</w:t>
      </w:r>
    </w:p>
    <w:p w14:paraId="0FB68857" w14:textId="77777777" w:rsidR="00066EA6" w:rsidRDefault="00066EA6" w:rsidP="00FC0F04">
      <w:pPr>
        <w:numPr>
          <w:ilvl w:val="0"/>
          <w:numId w:val="53"/>
        </w:numPr>
        <w:pBdr>
          <w:top w:val="nil"/>
          <w:left w:val="nil"/>
          <w:bottom w:val="nil"/>
          <w:right w:val="nil"/>
          <w:between w:val="nil"/>
        </w:pBdr>
        <w:ind w:right="9"/>
        <w:jc w:val="both"/>
      </w:pPr>
      <w:r>
        <w:t>W okresie trzech miesięcy od wygaśnięcia umowy, upływu okresu wypowiedzenia lub rozwiązania umowy ze skutkiem natychmiastowym, Administrator zachowuje prawo przeprowadzenia inspekcji, o którym mowa w ust. 32, w zakresie weryfikacji wykonania obowiązku zwrotu lub usunięcia danych osobowych, o którym mowa w ust. 23 powyżej.</w:t>
      </w:r>
    </w:p>
    <w:p w14:paraId="68992DD8" w14:textId="77777777" w:rsidR="00066EA6" w:rsidRDefault="00066EA6" w:rsidP="00FC0F04">
      <w:pPr>
        <w:numPr>
          <w:ilvl w:val="0"/>
          <w:numId w:val="53"/>
        </w:numPr>
        <w:pBdr>
          <w:top w:val="nil"/>
          <w:left w:val="nil"/>
          <w:bottom w:val="nil"/>
          <w:right w:val="nil"/>
          <w:between w:val="nil"/>
        </w:pBdr>
        <w:jc w:val="both"/>
      </w:pPr>
      <w:r>
        <w:t>Podmiot Przetwarzający oświadcza, iż osobą kontaktową ds. ochrony danych osobowych w jego imieniu jest:</w:t>
      </w:r>
    </w:p>
    <w:p w14:paraId="5780B92B" w14:textId="77777777" w:rsidR="00066EA6" w:rsidRDefault="00066EA6" w:rsidP="00066EA6">
      <w:pPr>
        <w:pBdr>
          <w:top w:val="nil"/>
          <w:left w:val="nil"/>
          <w:bottom w:val="nil"/>
          <w:right w:val="nil"/>
          <w:between w:val="nil"/>
        </w:pBdr>
        <w:ind w:left="360"/>
        <w:jc w:val="both"/>
      </w:pPr>
      <w:r>
        <w:rPr>
          <w:highlight w:val="yellow"/>
        </w:rPr>
        <w:t>………………………………………........</w:t>
      </w:r>
      <w:r>
        <w:t>,</w:t>
      </w:r>
    </w:p>
    <w:p w14:paraId="004C9093" w14:textId="77777777" w:rsidR="00066EA6" w:rsidRDefault="00066EA6" w:rsidP="00066EA6">
      <w:pPr>
        <w:pBdr>
          <w:top w:val="nil"/>
          <w:left w:val="nil"/>
          <w:bottom w:val="nil"/>
          <w:right w:val="nil"/>
          <w:between w:val="nil"/>
        </w:pBdr>
        <w:ind w:left="360"/>
        <w:jc w:val="both"/>
      </w:pPr>
      <w:r>
        <w:t>Tel. ………………………., e-mail: ………………………………………………..</w:t>
      </w:r>
    </w:p>
    <w:p w14:paraId="145304BD" w14:textId="77777777" w:rsidR="00066EA6" w:rsidRDefault="00066EA6" w:rsidP="00FC0F04">
      <w:pPr>
        <w:numPr>
          <w:ilvl w:val="0"/>
          <w:numId w:val="53"/>
        </w:numPr>
        <w:pBdr>
          <w:top w:val="nil"/>
          <w:left w:val="nil"/>
          <w:bottom w:val="nil"/>
          <w:right w:val="nil"/>
          <w:between w:val="nil"/>
        </w:pBdr>
        <w:jc w:val="both"/>
      </w:pPr>
      <w:r>
        <w:t>Administrator oświadcza, iż osobą kontaktową ds. ochrony danych osobowych w jego imieniu jest:</w:t>
      </w:r>
    </w:p>
    <w:p w14:paraId="4FE97604" w14:textId="77777777" w:rsidR="00066EA6" w:rsidRDefault="00066EA6" w:rsidP="00066EA6">
      <w:pPr>
        <w:pBdr>
          <w:top w:val="nil"/>
          <w:left w:val="nil"/>
          <w:bottom w:val="nil"/>
          <w:right w:val="nil"/>
          <w:between w:val="nil"/>
        </w:pBdr>
        <w:ind w:left="360"/>
        <w:jc w:val="both"/>
      </w:pPr>
      <w:r>
        <w:rPr>
          <w:highlight w:val="yellow"/>
        </w:rPr>
        <w:t>………………………………………........,</w:t>
      </w:r>
    </w:p>
    <w:p w14:paraId="4A6157DE" w14:textId="77777777" w:rsidR="00066EA6" w:rsidRDefault="00066EA6" w:rsidP="00066EA6">
      <w:pPr>
        <w:pBdr>
          <w:top w:val="nil"/>
          <w:left w:val="nil"/>
          <w:bottom w:val="nil"/>
          <w:right w:val="nil"/>
          <w:between w:val="nil"/>
        </w:pBdr>
        <w:ind w:left="360"/>
        <w:jc w:val="both"/>
      </w:pPr>
      <w:r>
        <w:t>Tel. ………………………., e-mail: ………………………………………………..</w:t>
      </w:r>
    </w:p>
    <w:p w14:paraId="1374B897" w14:textId="77777777" w:rsidR="00066EA6" w:rsidRDefault="00066EA6" w:rsidP="00FC0F04">
      <w:pPr>
        <w:numPr>
          <w:ilvl w:val="0"/>
          <w:numId w:val="53"/>
        </w:numPr>
        <w:pBdr>
          <w:top w:val="nil"/>
          <w:left w:val="nil"/>
          <w:bottom w:val="nil"/>
          <w:right w:val="nil"/>
          <w:between w:val="nil"/>
        </w:pBdr>
        <w:ind w:right="9"/>
        <w:jc w:val="both"/>
      </w:pPr>
      <w:r>
        <w:t>Zmiana pracownika będącego Pełnomocnikiem ds. ochrony danych osobowych (PODO)  nie zmienia postanowień Umowy, wymaga jednak pisemnego powiadomienia Strony o dokonaniu zmiany.</w:t>
      </w:r>
    </w:p>
    <w:p w14:paraId="7FDA43A1" w14:textId="77777777" w:rsidR="00066EA6" w:rsidRDefault="00066EA6" w:rsidP="00FC0F04">
      <w:pPr>
        <w:numPr>
          <w:ilvl w:val="0"/>
          <w:numId w:val="53"/>
        </w:numPr>
        <w:pBdr>
          <w:top w:val="nil"/>
          <w:left w:val="nil"/>
          <w:bottom w:val="nil"/>
          <w:right w:val="nil"/>
          <w:between w:val="nil"/>
        </w:pBdr>
        <w:ind w:right="9"/>
        <w:jc w:val="both"/>
      </w:pPr>
      <w:r>
        <w:t>Umowa zastępuje wszelkie inne ustalenia dokonane między Stronami dotyczące przetwarzania danych osobowych, o których mowa w ust. 9 powyżej, bez względu na to, czy zostały wcześniej poczynione w formie umowy czy uregulowane jakimkolwiek innym instrumentem prawnym.</w:t>
      </w:r>
    </w:p>
    <w:p w14:paraId="73618254" w14:textId="77777777" w:rsidR="00066EA6" w:rsidRDefault="00066EA6" w:rsidP="00066EA6">
      <w:pPr>
        <w:pBdr>
          <w:top w:val="nil"/>
          <w:left w:val="nil"/>
          <w:bottom w:val="nil"/>
          <w:right w:val="nil"/>
          <w:between w:val="nil"/>
        </w:pBdr>
        <w:ind w:left="360" w:right="9"/>
        <w:jc w:val="both"/>
        <w:rPr>
          <w:rFonts w:ascii="Times New Roman" w:eastAsia="Times New Roman" w:hAnsi="Times New Roman" w:cs="Times New Roman"/>
          <w:b/>
          <w:sz w:val="24"/>
          <w:szCs w:val="24"/>
        </w:rPr>
      </w:pPr>
    </w:p>
    <w:p w14:paraId="7ED1C0AE" w14:textId="77777777" w:rsidR="00066EA6" w:rsidRDefault="00066EA6" w:rsidP="00066EA6">
      <w:pPr>
        <w:tabs>
          <w:tab w:val="left" w:pos="360"/>
        </w:tabs>
        <w:ind w:right="9"/>
        <w:jc w:val="center"/>
      </w:pPr>
      <w:r>
        <w:rPr>
          <w:b/>
        </w:rPr>
        <w:t>POSTANOWIENIA KOŃCOWE</w:t>
      </w:r>
    </w:p>
    <w:p w14:paraId="4FD9D044" w14:textId="77777777" w:rsidR="00066EA6" w:rsidRDefault="00066EA6" w:rsidP="00066EA6">
      <w:pPr>
        <w:pBdr>
          <w:top w:val="nil"/>
          <w:left w:val="nil"/>
          <w:bottom w:val="nil"/>
          <w:right w:val="nil"/>
          <w:between w:val="nil"/>
        </w:pBdr>
        <w:ind w:right="9"/>
        <w:jc w:val="center"/>
        <w:rPr>
          <w:b/>
        </w:rPr>
      </w:pPr>
      <w:r>
        <w:rPr>
          <w:b/>
        </w:rPr>
        <w:t>§ 24.</w:t>
      </w:r>
    </w:p>
    <w:p w14:paraId="7217A0AF" w14:textId="77777777" w:rsidR="00066EA6" w:rsidRDefault="00066EA6" w:rsidP="00FC0F04">
      <w:pPr>
        <w:numPr>
          <w:ilvl w:val="0"/>
          <w:numId w:val="56"/>
        </w:numPr>
        <w:tabs>
          <w:tab w:val="left" w:pos="0"/>
        </w:tabs>
        <w:ind w:right="9"/>
        <w:jc w:val="both"/>
      </w:pPr>
      <w:r>
        <w:t xml:space="preserve">Wykonawca nie może, bez uprzedniej pisemnej zgody Zamawiającego wyrażonej </w:t>
      </w:r>
      <w:r>
        <w:br/>
        <w:t>w formie pisemne, przenosić na osoby trzecie całości bądź części praw lub obowiązków wynikających z Umowy.</w:t>
      </w:r>
    </w:p>
    <w:p w14:paraId="0F7C4D91" w14:textId="77777777" w:rsidR="00066EA6" w:rsidRDefault="00066EA6" w:rsidP="00FC0F04">
      <w:pPr>
        <w:numPr>
          <w:ilvl w:val="0"/>
          <w:numId w:val="56"/>
        </w:numPr>
        <w:tabs>
          <w:tab w:val="left" w:pos="0"/>
        </w:tabs>
        <w:ind w:right="9"/>
        <w:jc w:val="both"/>
      </w:pPr>
      <w:r>
        <w:t>Czynności dokonane przez Wykonawcę z naruszeniem ust. 1 są nieważne.</w:t>
      </w:r>
    </w:p>
    <w:p w14:paraId="2EB86E0C" w14:textId="77777777" w:rsidR="00066EA6" w:rsidRDefault="00066EA6" w:rsidP="00FC0F04">
      <w:pPr>
        <w:numPr>
          <w:ilvl w:val="0"/>
          <w:numId w:val="56"/>
        </w:numPr>
        <w:tabs>
          <w:tab w:val="left" w:pos="0"/>
        </w:tabs>
        <w:ind w:right="9"/>
        <w:jc w:val="both"/>
      </w:pPr>
      <w:r>
        <w:t xml:space="preserve">W przypadku zwłoki Wykonawcy w wykonaniu obowiązków wynikających z Umowy, Zamawiający ma prawo zlecić wykonanie tych obowiązków osobie trzeciej na koszt Wykonawcy </w:t>
      </w:r>
      <w:r>
        <w:rPr>
          <w:i/>
        </w:rPr>
        <w:t>(art. 480 Kodeksu cywilnego)</w:t>
      </w:r>
      <w:r>
        <w:t>, bez potrzeby uzyskiwania upoważnienia sądu. Z tego prawa Zamawiający może skorzystać po pisemnym wezwaniu Wykonawcy do wykonania obowiązków i bezskutecznym upływie terminu w wezwaniu.</w:t>
      </w:r>
    </w:p>
    <w:p w14:paraId="746288F0" w14:textId="77777777" w:rsidR="00066EA6" w:rsidRDefault="00066EA6" w:rsidP="00FC0F04">
      <w:pPr>
        <w:numPr>
          <w:ilvl w:val="0"/>
          <w:numId w:val="56"/>
        </w:numPr>
        <w:tabs>
          <w:tab w:val="left" w:pos="0"/>
        </w:tabs>
        <w:ind w:right="9"/>
        <w:jc w:val="both"/>
      </w:pPr>
      <w:r>
        <w:t xml:space="preserve">Wykonawca zobowiązuje się do przestrzegania zasad uczciwego kontraktowania określonych w </w:t>
      </w:r>
      <w:r>
        <w:rPr>
          <w:b/>
        </w:rPr>
        <w:t>Załączniku nr 7</w:t>
      </w:r>
      <w:r>
        <w:t xml:space="preserve"> do Umowy.</w:t>
      </w:r>
    </w:p>
    <w:p w14:paraId="032C6371" w14:textId="0B47D4AD" w:rsidR="00066EA6" w:rsidRDefault="00066EA6" w:rsidP="00FC0F04">
      <w:pPr>
        <w:numPr>
          <w:ilvl w:val="0"/>
          <w:numId w:val="56"/>
        </w:numPr>
        <w:tabs>
          <w:tab w:val="left" w:pos="0"/>
        </w:tabs>
        <w:ind w:right="9"/>
        <w:jc w:val="both"/>
      </w:pPr>
      <w:r>
        <w:t>Zmiana adresu określonego w § 5 ust. 1, § 11 ust. 4 oraz § 14 ust. 1 pkt 1) i 2) nie stanowi zmiany Umowy i wymaga jedynie przesłania Wykonawcy pisemnego oświadczenia wskazującego w swojej treści nowy adres.</w:t>
      </w:r>
    </w:p>
    <w:p w14:paraId="58EF8A17" w14:textId="77777777" w:rsidR="00066EA6" w:rsidRDefault="00066EA6" w:rsidP="00FC0F04">
      <w:pPr>
        <w:numPr>
          <w:ilvl w:val="0"/>
          <w:numId w:val="56"/>
        </w:numPr>
        <w:tabs>
          <w:tab w:val="left" w:pos="0"/>
        </w:tabs>
        <w:ind w:right="9"/>
        <w:jc w:val="both"/>
      </w:pPr>
      <w:r>
        <w:t>Wszelkie spory wynikające z Umowy lub związane z Umową będą w pierwszej kolejności załatwiane polubownie. W razie braku możliwości lub bezskuteczności polubownego rozwiązania sporu zostanie on poddany pod rozstrzygnięcie sądu właściwego dla siedziby Zamawiającego.</w:t>
      </w:r>
    </w:p>
    <w:p w14:paraId="78917C5B" w14:textId="38AE961A" w:rsidR="00066EA6" w:rsidRDefault="00066EA6" w:rsidP="00FC0F04">
      <w:pPr>
        <w:numPr>
          <w:ilvl w:val="0"/>
          <w:numId w:val="56"/>
        </w:numPr>
        <w:tabs>
          <w:tab w:val="left" w:pos="0"/>
        </w:tabs>
        <w:ind w:right="9"/>
        <w:jc w:val="both"/>
      </w:pPr>
      <w:r>
        <w:lastRenderedPageBreak/>
        <w:t>Umowa sporządzona jest w formie elektronicznej, poprzez złożenie przez Strony kwalifikowanych podpisów elektronicznych.</w:t>
      </w:r>
    </w:p>
    <w:p w14:paraId="005CA467" w14:textId="77777777" w:rsidR="00066EA6" w:rsidRDefault="00066EA6" w:rsidP="00FC0F04">
      <w:pPr>
        <w:numPr>
          <w:ilvl w:val="0"/>
          <w:numId w:val="56"/>
        </w:numPr>
        <w:tabs>
          <w:tab w:val="left" w:pos="0"/>
        </w:tabs>
        <w:ind w:right="9"/>
        <w:jc w:val="both"/>
      </w:pPr>
      <w:r>
        <w:t xml:space="preserve">Integralną część Umowy stanowi oferta Wykonawcy wraz z załącznikami złożona </w:t>
      </w:r>
      <w:r>
        <w:br/>
        <w:t>w postępowaniu oraz następujące załączniki:</w:t>
      </w:r>
    </w:p>
    <w:p w14:paraId="7D1BA1E9" w14:textId="77777777" w:rsidR="00066EA6" w:rsidRDefault="00066EA6" w:rsidP="00066EA6">
      <w:pPr>
        <w:tabs>
          <w:tab w:val="left" w:pos="0"/>
        </w:tabs>
        <w:ind w:left="360" w:right="9"/>
        <w:jc w:val="both"/>
      </w:pPr>
    </w:p>
    <w:p w14:paraId="281F6514"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1* </w:t>
      </w:r>
      <w:r>
        <w:rPr>
          <w:sz w:val="18"/>
          <w:szCs w:val="18"/>
        </w:rPr>
        <w:t>- Dokumentacja projektowa i formalnoprawna,</w:t>
      </w:r>
    </w:p>
    <w:p w14:paraId="577574AD"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2* </w:t>
      </w:r>
      <w:r>
        <w:rPr>
          <w:sz w:val="18"/>
          <w:szCs w:val="18"/>
        </w:rPr>
        <w:t>-</w:t>
      </w:r>
      <w:r>
        <w:rPr>
          <w:b/>
          <w:sz w:val="18"/>
          <w:szCs w:val="18"/>
        </w:rPr>
        <w:t xml:space="preserve"> </w:t>
      </w:r>
      <w:r>
        <w:rPr>
          <w:sz w:val="18"/>
          <w:szCs w:val="18"/>
        </w:rPr>
        <w:t>Specyfikacja techniczna wykonania i odbioru robót budowlanych,</w:t>
      </w:r>
    </w:p>
    <w:p w14:paraId="5009E478"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3 </w:t>
      </w:r>
      <w:r>
        <w:rPr>
          <w:sz w:val="18"/>
          <w:szCs w:val="18"/>
        </w:rPr>
        <w:t xml:space="preserve">- Zestawienie materiałów, </w:t>
      </w:r>
    </w:p>
    <w:p w14:paraId="268E9E58"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4 </w:t>
      </w:r>
      <w:r>
        <w:rPr>
          <w:sz w:val="18"/>
          <w:szCs w:val="18"/>
        </w:rPr>
        <w:t>- Wymagania bhp, ppoż. i ochrony środowiska,</w:t>
      </w:r>
    </w:p>
    <w:p w14:paraId="485D6C23"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4A - </w:t>
      </w:r>
      <w:r>
        <w:rPr>
          <w:sz w:val="18"/>
          <w:szCs w:val="18"/>
        </w:rPr>
        <w:t xml:space="preserve">Instrukcje BHP oraz zasady bezpieczeństwa pracy na budowach </w:t>
      </w:r>
      <w:proofErr w:type="spellStart"/>
      <w:r>
        <w:rPr>
          <w:sz w:val="18"/>
          <w:szCs w:val="18"/>
        </w:rPr>
        <w:t>Veolii</w:t>
      </w:r>
      <w:proofErr w:type="spellEnd"/>
      <w:r>
        <w:rPr>
          <w:sz w:val="18"/>
          <w:szCs w:val="18"/>
        </w:rPr>
        <w:t xml:space="preserve"> Energia Warszawa S.A,</w:t>
      </w:r>
    </w:p>
    <w:p w14:paraId="430A5035"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5* </w:t>
      </w:r>
      <w:r>
        <w:rPr>
          <w:sz w:val="18"/>
          <w:szCs w:val="18"/>
        </w:rPr>
        <w:t xml:space="preserve">- Zestawienie cenowe poszczególnych elementów przedmiotu zamówienia </w:t>
      </w:r>
      <w:r>
        <w:rPr>
          <w:i/>
          <w:sz w:val="18"/>
          <w:szCs w:val="18"/>
        </w:rPr>
        <w:t>(zgodnie z Ofertą Wykonawcy),</w:t>
      </w:r>
    </w:p>
    <w:p w14:paraId="7DB3E4C1"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6 </w:t>
      </w:r>
      <w:r>
        <w:rPr>
          <w:sz w:val="18"/>
          <w:szCs w:val="18"/>
        </w:rPr>
        <w:t>- Harmonogram rzeczowo-finansowy,</w:t>
      </w:r>
    </w:p>
    <w:p w14:paraId="795BC8B4" w14:textId="77777777" w:rsidR="00066EA6" w:rsidRDefault="00066EA6" w:rsidP="00FC0F04">
      <w:pPr>
        <w:numPr>
          <w:ilvl w:val="0"/>
          <w:numId w:val="22"/>
        </w:numPr>
        <w:pBdr>
          <w:top w:val="nil"/>
          <w:left w:val="nil"/>
          <w:bottom w:val="nil"/>
          <w:right w:val="nil"/>
          <w:between w:val="nil"/>
        </w:pBdr>
        <w:tabs>
          <w:tab w:val="left" w:pos="0"/>
          <w:tab w:val="left" w:pos="426"/>
        </w:tabs>
        <w:ind w:left="-142" w:right="9" w:firstLine="0"/>
        <w:jc w:val="both"/>
      </w:pPr>
      <w:r>
        <w:rPr>
          <w:b/>
          <w:sz w:val="18"/>
          <w:szCs w:val="18"/>
        </w:rPr>
        <w:t xml:space="preserve">Załącznik nr 7 </w:t>
      </w:r>
      <w:r>
        <w:rPr>
          <w:sz w:val="18"/>
          <w:szCs w:val="18"/>
        </w:rPr>
        <w:t>-</w:t>
      </w:r>
      <w:r>
        <w:rPr>
          <w:b/>
          <w:sz w:val="18"/>
          <w:szCs w:val="18"/>
        </w:rPr>
        <w:t xml:space="preserve"> </w:t>
      </w:r>
      <w:r>
        <w:rPr>
          <w:sz w:val="18"/>
          <w:szCs w:val="18"/>
        </w:rPr>
        <w:t>Zasady uczciwego kontraktowania,</w:t>
      </w:r>
    </w:p>
    <w:p w14:paraId="512FA6B0"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8</w:t>
      </w:r>
      <w:r>
        <w:rPr>
          <w:sz w:val="18"/>
          <w:szCs w:val="18"/>
        </w:rPr>
        <w:t xml:space="preserve"> – Wzór zabezpieczenia należytego wykonania umowy </w:t>
      </w:r>
    </w:p>
    <w:p w14:paraId="2C1A8D2C"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9** </w:t>
      </w:r>
      <w:r>
        <w:rPr>
          <w:sz w:val="18"/>
          <w:szCs w:val="18"/>
        </w:rPr>
        <w:t xml:space="preserve">- Lista ewentualnych Podwykonawców oraz zakres powierzonych im robót </w:t>
      </w:r>
      <w:r>
        <w:rPr>
          <w:i/>
          <w:sz w:val="18"/>
          <w:szCs w:val="18"/>
        </w:rPr>
        <w:t>(dane wskazane przez Wykonawcę w formularzu ofertowym)</w:t>
      </w:r>
      <w:r>
        <w:rPr>
          <w:sz w:val="18"/>
          <w:szCs w:val="18"/>
        </w:rPr>
        <w:t>,</w:t>
      </w:r>
    </w:p>
    <w:p w14:paraId="11A6A5A8"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10 </w:t>
      </w:r>
      <w:r>
        <w:rPr>
          <w:sz w:val="18"/>
          <w:szCs w:val="18"/>
        </w:rPr>
        <w:t>-</w:t>
      </w:r>
      <w:r>
        <w:rPr>
          <w:b/>
          <w:sz w:val="18"/>
          <w:szCs w:val="18"/>
        </w:rPr>
        <w:t xml:space="preserve"> </w:t>
      </w:r>
      <w:r>
        <w:rPr>
          <w:sz w:val="18"/>
          <w:szCs w:val="18"/>
        </w:rPr>
        <w:t xml:space="preserve"> Polityka Zintegrowanego Systemu Zarządzania,</w:t>
      </w:r>
    </w:p>
    <w:p w14:paraId="412DDB3F"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11</w:t>
      </w:r>
      <w:r>
        <w:rPr>
          <w:sz w:val="18"/>
          <w:szCs w:val="18"/>
        </w:rPr>
        <w:t xml:space="preserve"> – Warunki umowy ubezpieczenia OC zawartej przez Zamawiającego.</w:t>
      </w:r>
    </w:p>
    <w:p w14:paraId="1740E917"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pPr>
      <w:r>
        <w:rPr>
          <w:b/>
          <w:sz w:val="18"/>
          <w:szCs w:val="18"/>
        </w:rPr>
        <w:t>Załącznik nr 11A</w:t>
      </w:r>
      <w:r>
        <w:rPr>
          <w:sz w:val="18"/>
          <w:szCs w:val="18"/>
        </w:rPr>
        <w:t xml:space="preserve"> - Ogólne Warunki Ubezpieczenia – Warunki umowy ubezpieczenia OC zawartej przez Zamawiającego.</w:t>
      </w:r>
    </w:p>
    <w:p w14:paraId="303ACBBB"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11 B</w:t>
      </w:r>
      <w:r>
        <w:rPr>
          <w:sz w:val="18"/>
          <w:szCs w:val="18"/>
        </w:rPr>
        <w:t xml:space="preserve"> – Certyfikat do polisy Ergo Hestia.</w:t>
      </w:r>
    </w:p>
    <w:p w14:paraId="5AA69D7F"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12* </w:t>
      </w:r>
      <w:r>
        <w:rPr>
          <w:sz w:val="18"/>
          <w:szCs w:val="18"/>
        </w:rPr>
        <w:t>-</w:t>
      </w:r>
      <w:r>
        <w:rPr>
          <w:b/>
          <w:sz w:val="18"/>
          <w:szCs w:val="18"/>
        </w:rPr>
        <w:t xml:space="preserve"> </w:t>
      </w:r>
      <w:r>
        <w:rPr>
          <w:sz w:val="18"/>
          <w:szCs w:val="18"/>
        </w:rPr>
        <w:t>Część I SWZ - Instrukcja dla Wykonawców,</w:t>
      </w:r>
    </w:p>
    <w:p w14:paraId="44F505CD"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13 </w:t>
      </w:r>
      <w:r>
        <w:rPr>
          <w:sz w:val="18"/>
          <w:szCs w:val="18"/>
        </w:rPr>
        <w:t>- Wymagania w zakresie zatrudnienia na podstawie umowy o pracę,</w:t>
      </w:r>
    </w:p>
    <w:p w14:paraId="06EC5C33"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14 </w:t>
      </w:r>
      <w:r>
        <w:rPr>
          <w:sz w:val="18"/>
          <w:szCs w:val="18"/>
        </w:rPr>
        <w:t>- Wzór protokołu odbioru,</w:t>
      </w:r>
    </w:p>
    <w:p w14:paraId="3499B205"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15 – </w:t>
      </w:r>
      <w:r>
        <w:rPr>
          <w:sz w:val="18"/>
          <w:szCs w:val="18"/>
        </w:rPr>
        <w:t>Obowiązek informacyjny Zamawiającego,</w:t>
      </w:r>
    </w:p>
    <w:p w14:paraId="074F4B14"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 xml:space="preserve">Załącznik nr 16* – </w:t>
      </w:r>
      <w:r>
        <w:rPr>
          <w:sz w:val="18"/>
          <w:szCs w:val="18"/>
        </w:rPr>
        <w:t xml:space="preserve">Obowiązek informacyjny Wykonawcy. </w:t>
      </w:r>
      <w:r>
        <w:rPr>
          <w:b/>
          <w:i/>
          <w:sz w:val="14"/>
          <w:szCs w:val="14"/>
        </w:rPr>
        <w:t>(dostarczy wybrany Wykonawca na etapie zawierania umowy).</w:t>
      </w:r>
    </w:p>
    <w:p w14:paraId="07FFE8E7"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17 -</w:t>
      </w:r>
      <w:r>
        <w:rPr>
          <w:b/>
          <w:i/>
          <w:sz w:val="14"/>
          <w:szCs w:val="14"/>
        </w:rPr>
        <w:t xml:space="preserve"> </w:t>
      </w:r>
      <w:r>
        <w:rPr>
          <w:sz w:val="18"/>
          <w:szCs w:val="18"/>
        </w:rPr>
        <w:t>Oświadczenie Wykonawcy o demontażu</w:t>
      </w:r>
    </w:p>
    <w:p w14:paraId="7F96A6F4" w14:textId="77777777" w:rsidR="00066EA6" w:rsidRDefault="00066EA6" w:rsidP="00FC0F04">
      <w:pPr>
        <w:numPr>
          <w:ilvl w:val="0"/>
          <w:numId w:val="22"/>
        </w:numPr>
        <w:pBdr>
          <w:top w:val="nil"/>
          <w:left w:val="nil"/>
          <w:bottom w:val="nil"/>
          <w:right w:val="nil"/>
          <w:between w:val="nil"/>
        </w:pBdr>
        <w:tabs>
          <w:tab w:val="left" w:pos="0"/>
          <w:tab w:val="left" w:pos="426"/>
        </w:tabs>
        <w:ind w:left="1134" w:right="9" w:hanging="1276"/>
        <w:jc w:val="both"/>
      </w:pPr>
      <w:r>
        <w:rPr>
          <w:b/>
          <w:sz w:val="18"/>
          <w:szCs w:val="18"/>
        </w:rPr>
        <w:t>Załącznik nr 18 -</w:t>
      </w:r>
      <w:r>
        <w:rPr>
          <w:b/>
          <w:i/>
          <w:sz w:val="14"/>
          <w:szCs w:val="14"/>
        </w:rPr>
        <w:t xml:space="preserve"> </w:t>
      </w:r>
      <w:r>
        <w:rPr>
          <w:sz w:val="18"/>
          <w:szCs w:val="18"/>
        </w:rPr>
        <w:t>Oświadczenie Podwykonawcy</w:t>
      </w:r>
    </w:p>
    <w:p w14:paraId="518FD1F4"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15766C76"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7B2BB724" w14:textId="77777777" w:rsidR="00066EA6" w:rsidRDefault="00066EA6" w:rsidP="00066EA6">
      <w:pPr>
        <w:pBdr>
          <w:top w:val="nil"/>
          <w:left w:val="nil"/>
          <w:bottom w:val="nil"/>
          <w:right w:val="nil"/>
          <w:between w:val="nil"/>
        </w:pBdr>
        <w:tabs>
          <w:tab w:val="left" w:pos="0"/>
          <w:tab w:val="left" w:pos="426"/>
        </w:tabs>
        <w:ind w:right="9"/>
        <w:jc w:val="both"/>
        <w:rPr>
          <w:sz w:val="20"/>
          <w:szCs w:val="20"/>
        </w:rPr>
      </w:pPr>
    </w:p>
    <w:p w14:paraId="571DDCD5" w14:textId="77777777" w:rsidR="00066EA6" w:rsidRDefault="00066EA6" w:rsidP="00066EA6">
      <w:pPr>
        <w:pBdr>
          <w:top w:val="nil"/>
          <w:left w:val="nil"/>
          <w:bottom w:val="nil"/>
          <w:right w:val="nil"/>
          <w:between w:val="nil"/>
        </w:pBdr>
        <w:ind w:right="9"/>
        <w:jc w:val="both"/>
        <w:rPr>
          <w:sz w:val="20"/>
          <w:szCs w:val="20"/>
        </w:rPr>
      </w:pPr>
    </w:p>
    <w:p w14:paraId="2FADC1DA" w14:textId="77777777" w:rsidR="00066EA6" w:rsidRDefault="00066EA6" w:rsidP="00066EA6">
      <w:pPr>
        <w:pBdr>
          <w:top w:val="nil"/>
          <w:left w:val="nil"/>
          <w:bottom w:val="nil"/>
          <w:right w:val="nil"/>
          <w:between w:val="nil"/>
        </w:pBdr>
        <w:jc w:val="both"/>
        <w:rPr>
          <w:i/>
          <w:sz w:val="18"/>
          <w:szCs w:val="18"/>
        </w:rPr>
      </w:pPr>
      <w:r>
        <w:rPr>
          <w:sz w:val="18"/>
          <w:szCs w:val="18"/>
        </w:rPr>
        <w:t xml:space="preserve">* </w:t>
      </w:r>
      <w:r>
        <w:rPr>
          <w:i/>
          <w:sz w:val="18"/>
          <w:szCs w:val="18"/>
        </w:rPr>
        <w:t>Załączniki zostaną dołączone do umowy na etapie jej zawierania przez Strony; aktualnie wszelkie informacje w nich zawarte znajdują się w odpowiednich załącznikach do SWZ;</w:t>
      </w:r>
    </w:p>
    <w:p w14:paraId="37F2A64E" w14:textId="77777777" w:rsidR="00066EA6" w:rsidRDefault="00066EA6" w:rsidP="00066EA6">
      <w:pPr>
        <w:pBdr>
          <w:top w:val="nil"/>
          <w:left w:val="nil"/>
          <w:bottom w:val="nil"/>
          <w:right w:val="nil"/>
          <w:between w:val="nil"/>
        </w:pBdr>
        <w:jc w:val="both"/>
        <w:rPr>
          <w:i/>
          <w:sz w:val="18"/>
          <w:szCs w:val="18"/>
        </w:rPr>
      </w:pPr>
      <w:r>
        <w:rPr>
          <w:i/>
          <w:sz w:val="18"/>
          <w:szCs w:val="18"/>
        </w:rPr>
        <w:t>** Załącznik zostanie dołączony do umowy na etapie jej zawierania przez Strony, zgodnie z ofertą wybranego do realizacji zamówienia Wykonawcy.</w:t>
      </w:r>
    </w:p>
    <w:p w14:paraId="72E2DD91" w14:textId="77777777" w:rsidR="00066EA6" w:rsidRDefault="00066EA6" w:rsidP="00066EA6">
      <w:pPr>
        <w:pBdr>
          <w:top w:val="nil"/>
          <w:left w:val="nil"/>
          <w:bottom w:val="nil"/>
          <w:right w:val="nil"/>
          <w:between w:val="nil"/>
        </w:pBdr>
        <w:ind w:right="9"/>
        <w:jc w:val="both"/>
        <w:rPr>
          <w:b/>
        </w:rPr>
      </w:pPr>
    </w:p>
    <w:p w14:paraId="045AFEB6" w14:textId="77777777" w:rsidR="00066EA6" w:rsidRDefault="00066EA6" w:rsidP="00066EA6">
      <w:pPr>
        <w:pBdr>
          <w:top w:val="nil"/>
          <w:left w:val="nil"/>
          <w:bottom w:val="nil"/>
          <w:right w:val="nil"/>
          <w:between w:val="nil"/>
        </w:pBdr>
        <w:ind w:right="9"/>
        <w:jc w:val="both"/>
        <w:rPr>
          <w:b/>
        </w:rPr>
      </w:pPr>
    </w:p>
    <w:p w14:paraId="31EA497C" w14:textId="77777777" w:rsidR="00066EA6" w:rsidRDefault="00066EA6" w:rsidP="00066EA6">
      <w:pPr>
        <w:pBdr>
          <w:top w:val="nil"/>
          <w:left w:val="nil"/>
          <w:bottom w:val="nil"/>
          <w:right w:val="nil"/>
          <w:between w:val="nil"/>
        </w:pBdr>
        <w:ind w:right="9"/>
        <w:rPr>
          <w:b/>
        </w:rPr>
      </w:pPr>
      <w:r>
        <w:rPr>
          <w:b/>
        </w:rPr>
        <w:t>WYKONAWCA</w:t>
      </w:r>
      <w:r>
        <w:rPr>
          <w:b/>
        </w:rPr>
        <w:tab/>
      </w:r>
      <w:r>
        <w:rPr>
          <w:b/>
        </w:rPr>
        <w:tab/>
      </w:r>
      <w:r>
        <w:rPr>
          <w:b/>
        </w:rPr>
        <w:tab/>
      </w:r>
      <w:r>
        <w:rPr>
          <w:b/>
        </w:rPr>
        <w:tab/>
      </w:r>
      <w:r>
        <w:rPr>
          <w:b/>
        </w:rPr>
        <w:tab/>
      </w:r>
      <w:r>
        <w:rPr>
          <w:b/>
        </w:rPr>
        <w:tab/>
      </w:r>
      <w:r>
        <w:rPr>
          <w:b/>
        </w:rPr>
        <w:tab/>
        <w:t>ZAMAWIAJĄCY</w:t>
      </w:r>
      <w:bookmarkStart w:id="21" w:name="bookmark=id.3j2qqm3" w:colFirst="0" w:colLast="0"/>
      <w:bookmarkEnd w:id="21"/>
    </w:p>
    <w:p w14:paraId="41C6585A" w14:textId="77777777" w:rsidR="00380F75" w:rsidRPr="004775FB" w:rsidRDefault="00380F75" w:rsidP="004775FB"/>
    <w:sectPr w:rsidR="00380F75" w:rsidRPr="004775FB" w:rsidSect="004D3D8E">
      <w:headerReference w:type="default" r:id="rId11"/>
      <w:footerReference w:type="default" r:id="rId12"/>
      <w:headerReference w:type="first" r:id="rId13"/>
      <w:footerReference w:type="first" r:id="rId14"/>
      <w:pgSz w:w="11906" w:h="16838"/>
      <w:pgMar w:top="2324" w:right="1418" w:bottom="2155" w:left="993" w:header="6" w:footer="19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4E7CB" w14:textId="77777777" w:rsidR="00D343AB" w:rsidRDefault="00D343AB" w:rsidP="008B20E4">
      <w:pPr>
        <w:spacing w:line="240" w:lineRule="auto"/>
      </w:pPr>
      <w:r>
        <w:separator/>
      </w:r>
    </w:p>
  </w:endnote>
  <w:endnote w:type="continuationSeparator" w:id="0">
    <w:p w14:paraId="482B2D29" w14:textId="77777777" w:rsidR="00D343AB" w:rsidRDefault="00D343AB" w:rsidP="008B20E4">
      <w:pPr>
        <w:spacing w:line="240" w:lineRule="auto"/>
      </w:pPr>
      <w:r>
        <w:continuationSeparator/>
      </w:r>
    </w:p>
  </w:endnote>
  <w:endnote w:type="continuationNotice" w:id="1">
    <w:p w14:paraId="62EAB60D" w14:textId="77777777" w:rsidR="00D343AB" w:rsidRDefault="00D343AB" w:rsidP="008B20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46A3C" w14:textId="29B6812A" w:rsidR="004D3D8E" w:rsidRDefault="004D3D8E" w:rsidP="004D3D8E">
    <w:pPr>
      <w:pStyle w:val="Stopka"/>
      <w:ind w:left="-851" w:right="-570"/>
      <w:jc w:val="right"/>
    </w:pPr>
    <w:r>
      <w:rPr>
        <w:noProof/>
      </w:rPr>
      <w:drawing>
        <wp:inline distT="114300" distB="114300" distL="114300" distR="114300" wp14:anchorId="0B43076E" wp14:editId="2A8E603D">
          <wp:extent cx="7477990" cy="1051560"/>
          <wp:effectExtent l="0" t="0" r="8890" b="0"/>
          <wp:docPr id="1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t="-46129" r="887"/>
                  <a:stretch>
                    <a:fillRect/>
                  </a:stretch>
                </pic:blipFill>
                <pic:spPr>
                  <a:xfrm>
                    <a:off x="0" y="0"/>
                    <a:ext cx="7619896" cy="1071515"/>
                  </a:xfrm>
                  <a:prstGeom prst="rect">
                    <a:avLst/>
                  </a:prstGeom>
                  <a:ln/>
                </pic:spPr>
              </pic:pic>
            </a:graphicData>
          </a:graphic>
        </wp:inline>
      </w:drawing>
    </w:r>
    <w:sdt>
      <w:sdtPr>
        <w:id w:val="83520127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50E1" w14:textId="24AE3DCB" w:rsidR="00A71EA4" w:rsidRDefault="00A71EA4" w:rsidP="008B20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42EC0" w14:textId="77777777" w:rsidR="00D343AB" w:rsidRDefault="00D343AB" w:rsidP="008B20E4">
      <w:pPr>
        <w:spacing w:line="240" w:lineRule="auto"/>
      </w:pPr>
      <w:r>
        <w:separator/>
      </w:r>
    </w:p>
  </w:footnote>
  <w:footnote w:type="continuationSeparator" w:id="0">
    <w:p w14:paraId="5A363A95" w14:textId="77777777" w:rsidR="00D343AB" w:rsidRDefault="00D343AB" w:rsidP="008B20E4">
      <w:pPr>
        <w:spacing w:line="240" w:lineRule="auto"/>
      </w:pPr>
      <w:r>
        <w:continuationSeparator/>
      </w:r>
    </w:p>
  </w:footnote>
  <w:footnote w:type="continuationNotice" w:id="1">
    <w:p w14:paraId="55854250" w14:textId="77777777" w:rsidR="00D343AB" w:rsidRDefault="00D343AB" w:rsidP="008B20E4">
      <w:pPr>
        <w:spacing w:line="240" w:lineRule="auto"/>
      </w:pPr>
    </w:p>
  </w:footnote>
  <w:footnote w:id="2">
    <w:p w14:paraId="49DE24E4" w14:textId="77777777" w:rsidR="00880A39" w:rsidRDefault="00880A39" w:rsidP="00880A39">
      <w:pPr>
        <w:pBdr>
          <w:top w:val="nil"/>
          <w:left w:val="nil"/>
          <w:bottom w:val="nil"/>
          <w:right w:val="nil"/>
          <w:between w:val="nil"/>
        </w:pBdr>
        <w:ind w:left="426" w:hanging="142"/>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ab/>
        <w:t xml:space="preserve"> </w:t>
      </w:r>
      <w:r>
        <w:rPr>
          <w:i/>
          <w:sz w:val="16"/>
          <w:szCs w:val="16"/>
        </w:rPr>
        <w:t>Wyliczenie ma charakter przykładowy. Umowa o pracę może zawierać również inne dane, które podlegają anonimizacji. Każda umowa powinna zostać przeanalizowana przez składającego pod kątem przepisów RODO; zakres anonimizacji umowy musi być zgodny przepisami prawa.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01B7" w14:textId="31F00ABD" w:rsidR="00AB7CDC" w:rsidRDefault="001C0481" w:rsidP="004D3D8E">
    <w:pPr>
      <w:ind w:left="-851"/>
    </w:pPr>
    <w:r>
      <w:rPr>
        <w:noProof/>
      </w:rPr>
      <w:drawing>
        <wp:inline distT="114300" distB="114300" distL="114300" distR="114300" wp14:anchorId="677F0EEE" wp14:editId="605F4345">
          <wp:extent cx="7429500" cy="1155650"/>
          <wp:effectExtent l="0" t="0" r="0" b="6985"/>
          <wp:docPr id="1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467539" cy="1161567"/>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4C0B" w14:textId="646971E4" w:rsidR="00A71EA4" w:rsidRDefault="000A07C1" w:rsidP="008B20E4">
    <w:pPr>
      <w:pStyle w:val="Nagwek"/>
      <w:ind w:left="-1560"/>
    </w:pPr>
    <w:r>
      <w:rPr>
        <w:noProof/>
      </w:rPr>
      <w:drawing>
        <wp:inline distT="114300" distB="114300" distL="114300" distR="114300" wp14:anchorId="3C431291" wp14:editId="59849661">
          <wp:extent cx="7520940" cy="1097280"/>
          <wp:effectExtent l="0" t="0" r="3810" b="7620"/>
          <wp:docPr id="1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26142" cy="1098039"/>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E94"/>
    <w:multiLevelType w:val="multilevel"/>
    <w:tmpl w:val="5F48A470"/>
    <w:lvl w:ilvl="0">
      <w:start w:val="1"/>
      <w:numFmt w:val="decimal"/>
      <w:lvlText w:val="%1."/>
      <w:lvlJc w:val="left"/>
      <w:pPr>
        <w:ind w:left="360" w:hanging="360"/>
      </w:pPr>
    </w:lvl>
    <w:lvl w:ilvl="1">
      <w:start w:val="1"/>
      <w:numFmt w:val="decimal"/>
      <w:lvlText w:val="%2)"/>
      <w:lvlJc w:val="left"/>
      <w:pPr>
        <w:ind w:left="792" w:hanging="432"/>
      </w:pPr>
      <w:rPr>
        <w:b w:val="0"/>
        <w:i w:val="0"/>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D486D"/>
    <w:multiLevelType w:val="hybridMultilevel"/>
    <w:tmpl w:val="8A06871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B16698F"/>
    <w:multiLevelType w:val="multilevel"/>
    <w:tmpl w:val="B1EC1CFE"/>
    <w:lvl w:ilvl="0">
      <w:start w:val="1"/>
      <w:numFmt w:val="decimal"/>
      <w:lvlText w:val="%1."/>
      <w:lvlJc w:val="left"/>
      <w:pPr>
        <w:ind w:left="360" w:hanging="360"/>
      </w:pPr>
      <w:rPr>
        <w:b w:val="0"/>
        <w:color w:val="000000"/>
      </w:rPr>
    </w:lvl>
    <w:lvl w:ilvl="1">
      <w:start w:val="1"/>
      <w:numFmt w:val="decimal"/>
      <w:lvlText w:val="%2)"/>
      <w:lvlJc w:val="left"/>
      <w:pPr>
        <w:ind w:left="720" w:hanging="360"/>
      </w:pPr>
      <w:rPr>
        <w:b w:val="0"/>
        <w:color w:val="000000"/>
      </w:rPr>
    </w:lvl>
    <w:lvl w:ilvl="2">
      <w:start w:val="1"/>
      <w:numFmt w:val="lowerLetter"/>
      <w:lvlText w:val="%3)"/>
      <w:lvlJc w:val="left"/>
      <w:pPr>
        <w:ind w:left="1080" w:hanging="360"/>
      </w:pPr>
      <w:rPr>
        <w:color w:val="000000"/>
      </w:rPr>
    </w:lvl>
    <w:lvl w:ilvl="3">
      <w:start w:val="1"/>
      <w:numFmt w:val="lowerLetter"/>
      <w:lvlText w:val="(%4)"/>
      <w:lvlJc w:val="left"/>
      <w:pPr>
        <w:ind w:left="1440" w:hanging="360"/>
      </w:pPr>
      <w:rPr>
        <w:color w:val="000000"/>
      </w:rPr>
    </w:lvl>
    <w:lvl w:ilvl="4">
      <w:start w:val="1"/>
      <w:numFmt w:val="lowerRoman"/>
      <w:lvlText w:val="(%5)"/>
      <w:lvlJc w:val="left"/>
      <w:pPr>
        <w:ind w:left="1800" w:hanging="360"/>
      </w:pPr>
      <w:rPr>
        <w:color w:val="000000"/>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color w:val="000000"/>
      </w:rPr>
    </w:lvl>
    <w:lvl w:ilvl="7">
      <w:start w:val="1"/>
      <w:numFmt w:val="lowerLetter"/>
      <w:lvlText w:val="%8."/>
      <w:lvlJc w:val="left"/>
      <w:pPr>
        <w:ind w:left="2880" w:hanging="360"/>
      </w:pPr>
      <w:rPr>
        <w:color w:val="000000"/>
      </w:rPr>
    </w:lvl>
    <w:lvl w:ilvl="8">
      <w:start w:val="1"/>
      <w:numFmt w:val="lowerRoman"/>
      <w:lvlText w:val="%9."/>
      <w:lvlJc w:val="left"/>
      <w:pPr>
        <w:ind w:left="3240" w:hanging="360"/>
      </w:pPr>
      <w:rPr>
        <w:color w:val="000000"/>
      </w:rPr>
    </w:lvl>
  </w:abstractNum>
  <w:abstractNum w:abstractNumId="3" w15:restartNumberingAfterBreak="0">
    <w:nsid w:val="0C9D02D1"/>
    <w:multiLevelType w:val="multilevel"/>
    <w:tmpl w:val="8CA8AA4C"/>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val="0"/>
        <w:color w:val="00000A"/>
        <w:sz w:val="22"/>
        <w:szCs w:val="22"/>
      </w:rPr>
    </w:lvl>
    <w:lvl w:ilvl="3">
      <w:start w:val="1"/>
      <w:numFmt w:val="lowerLetter"/>
      <w:lvlText w:val="(%4)"/>
      <w:lvlJc w:val="left"/>
      <w:pPr>
        <w:ind w:left="1440" w:hanging="360"/>
      </w:pPr>
      <w:rPr>
        <w:rFonts w:ascii="Arial" w:eastAsia="Arial" w:hAnsi="Arial" w:cs="Arial"/>
        <w:b w:val="0"/>
        <w:color w:val="00000A"/>
        <w:sz w:val="22"/>
        <w:szCs w:val="22"/>
      </w:rPr>
    </w:lvl>
    <w:lvl w:ilvl="4">
      <w:start w:val="1"/>
      <w:numFmt w:val="lowerRoman"/>
      <w:lvlText w:val="(%5)"/>
      <w:lvlJc w:val="left"/>
      <w:pPr>
        <w:ind w:left="1800" w:hanging="360"/>
      </w:pPr>
      <w:rPr>
        <w:rFonts w:ascii="Arial" w:eastAsia="Arial" w:hAnsi="Arial" w:cs="Arial"/>
        <w:b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val="0"/>
        <w:color w:val="00000A"/>
        <w:sz w:val="22"/>
        <w:szCs w:val="22"/>
      </w:rPr>
    </w:lvl>
    <w:lvl w:ilvl="7">
      <w:start w:val="1"/>
      <w:numFmt w:val="lowerLetter"/>
      <w:lvlText w:val="%8."/>
      <w:lvlJc w:val="left"/>
      <w:pPr>
        <w:ind w:left="2880" w:hanging="360"/>
      </w:pPr>
      <w:rPr>
        <w:rFonts w:ascii="Arial" w:eastAsia="Arial" w:hAnsi="Arial" w:cs="Arial"/>
        <w:b w:val="0"/>
        <w:color w:val="00000A"/>
        <w:sz w:val="22"/>
        <w:szCs w:val="22"/>
      </w:rPr>
    </w:lvl>
    <w:lvl w:ilvl="8">
      <w:start w:val="1"/>
      <w:numFmt w:val="lowerRoman"/>
      <w:lvlText w:val="%9."/>
      <w:lvlJc w:val="left"/>
      <w:pPr>
        <w:ind w:left="3240" w:hanging="360"/>
      </w:pPr>
      <w:rPr>
        <w:rFonts w:ascii="Arial" w:eastAsia="Arial" w:hAnsi="Arial" w:cs="Arial"/>
        <w:b w:val="0"/>
        <w:color w:val="00000A"/>
        <w:sz w:val="22"/>
        <w:szCs w:val="22"/>
      </w:rPr>
    </w:lvl>
  </w:abstractNum>
  <w:abstractNum w:abstractNumId="4" w15:restartNumberingAfterBreak="0">
    <w:nsid w:val="0CC21DC6"/>
    <w:multiLevelType w:val="multilevel"/>
    <w:tmpl w:val="F0301BD2"/>
    <w:lvl w:ilvl="0">
      <w:start w:val="1"/>
      <w:numFmt w:val="bullet"/>
      <w:lvlText w:val="−"/>
      <w:lvlJc w:val="left"/>
      <w:pPr>
        <w:ind w:left="149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D4A0C58"/>
    <w:multiLevelType w:val="multilevel"/>
    <w:tmpl w:val="7CA678D0"/>
    <w:lvl w:ilvl="0">
      <w:start w:val="1"/>
      <w:numFmt w:val="decimal"/>
      <w:lvlText w:val="%1)"/>
      <w:lvlJc w:val="left"/>
      <w:pPr>
        <w:ind w:left="1920" w:hanging="360"/>
      </w:pPr>
      <w:rPr>
        <w:color w:val="000000"/>
      </w:rPr>
    </w:lvl>
    <w:lvl w:ilvl="1">
      <w:start w:val="1"/>
      <w:numFmt w:val="bullet"/>
      <w:lvlText w:val=""/>
      <w:lvlJc w:val="left"/>
      <w:pPr>
        <w:ind w:left="1200" w:firstLine="0"/>
      </w:pPr>
    </w:lvl>
    <w:lvl w:ilvl="2">
      <w:start w:val="1"/>
      <w:numFmt w:val="bullet"/>
      <w:lvlText w:val=""/>
      <w:lvlJc w:val="left"/>
      <w:pPr>
        <w:ind w:left="1200" w:firstLine="0"/>
      </w:pPr>
    </w:lvl>
    <w:lvl w:ilvl="3">
      <w:start w:val="1"/>
      <w:numFmt w:val="bullet"/>
      <w:lvlText w:val=""/>
      <w:lvlJc w:val="left"/>
      <w:pPr>
        <w:ind w:left="1200" w:firstLine="0"/>
      </w:pPr>
    </w:lvl>
    <w:lvl w:ilvl="4">
      <w:start w:val="1"/>
      <w:numFmt w:val="bullet"/>
      <w:lvlText w:val=""/>
      <w:lvlJc w:val="left"/>
      <w:pPr>
        <w:ind w:left="1200" w:firstLine="0"/>
      </w:pPr>
    </w:lvl>
    <w:lvl w:ilvl="5">
      <w:start w:val="1"/>
      <w:numFmt w:val="bullet"/>
      <w:lvlText w:val=""/>
      <w:lvlJc w:val="left"/>
      <w:pPr>
        <w:ind w:left="1200" w:firstLine="0"/>
      </w:pPr>
    </w:lvl>
    <w:lvl w:ilvl="6">
      <w:start w:val="1"/>
      <w:numFmt w:val="bullet"/>
      <w:lvlText w:val=""/>
      <w:lvlJc w:val="left"/>
      <w:pPr>
        <w:ind w:left="1200" w:firstLine="0"/>
      </w:pPr>
    </w:lvl>
    <w:lvl w:ilvl="7">
      <w:start w:val="1"/>
      <w:numFmt w:val="bullet"/>
      <w:lvlText w:val=""/>
      <w:lvlJc w:val="left"/>
      <w:pPr>
        <w:ind w:left="1200" w:firstLine="0"/>
      </w:pPr>
    </w:lvl>
    <w:lvl w:ilvl="8">
      <w:start w:val="1"/>
      <w:numFmt w:val="bullet"/>
      <w:lvlText w:val=""/>
      <w:lvlJc w:val="left"/>
      <w:pPr>
        <w:ind w:left="1200" w:firstLine="0"/>
      </w:pPr>
    </w:lvl>
  </w:abstractNum>
  <w:abstractNum w:abstractNumId="6" w15:restartNumberingAfterBreak="0">
    <w:nsid w:val="0D6641A6"/>
    <w:multiLevelType w:val="multilevel"/>
    <w:tmpl w:val="6A3AA34E"/>
    <w:lvl w:ilvl="0">
      <w:start w:val="1"/>
      <w:numFmt w:val="decimal"/>
      <w:lvlText w:val="%1)"/>
      <w:lvlJc w:val="left"/>
      <w:pPr>
        <w:ind w:left="928" w:hanging="360"/>
      </w:pPr>
      <w:rPr>
        <w:color w:val="00000A"/>
      </w:rPr>
    </w:lvl>
    <w:lvl w:ilvl="1">
      <w:start w:val="1"/>
      <w:numFmt w:val="lowerLetter"/>
      <w:lvlText w:val="%2."/>
      <w:lvlJc w:val="left"/>
      <w:pPr>
        <w:ind w:left="1648" w:hanging="360"/>
      </w:pPr>
      <w:rPr>
        <w:color w:val="00000A"/>
      </w:rPr>
    </w:lvl>
    <w:lvl w:ilvl="2">
      <w:start w:val="1"/>
      <w:numFmt w:val="lowerRoman"/>
      <w:lvlText w:val="%2.%3."/>
      <w:lvlJc w:val="right"/>
      <w:pPr>
        <w:ind w:left="2368" w:hanging="180"/>
      </w:pPr>
    </w:lvl>
    <w:lvl w:ilvl="3">
      <w:start w:val="1"/>
      <w:numFmt w:val="decimal"/>
      <w:lvlText w:val="%2.%3.%4."/>
      <w:lvlJc w:val="left"/>
      <w:pPr>
        <w:ind w:left="3088" w:hanging="360"/>
      </w:pPr>
    </w:lvl>
    <w:lvl w:ilvl="4">
      <w:start w:val="1"/>
      <w:numFmt w:val="lowerLetter"/>
      <w:lvlText w:val="%2.%3.%4.%5."/>
      <w:lvlJc w:val="left"/>
      <w:pPr>
        <w:ind w:left="3808" w:hanging="360"/>
      </w:pPr>
    </w:lvl>
    <w:lvl w:ilvl="5">
      <w:start w:val="1"/>
      <w:numFmt w:val="lowerRoman"/>
      <w:lvlText w:val="%2.%3.%4.%5.%6."/>
      <w:lvlJc w:val="right"/>
      <w:pPr>
        <w:ind w:left="4528" w:hanging="180"/>
      </w:pPr>
    </w:lvl>
    <w:lvl w:ilvl="6">
      <w:start w:val="1"/>
      <w:numFmt w:val="decimal"/>
      <w:lvlText w:val="%2.%3.%4.%5.%6.%7."/>
      <w:lvlJc w:val="left"/>
      <w:pPr>
        <w:ind w:left="5248" w:hanging="360"/>
      </w:pPr>
    </w:lvl>
    <w:lvl w:ilvl="7">
      <w:start w:val="1"/>
      <w:numFmt w:val="lowerLetter"/>
      <w:lvlText w:val="%2.%3.%4.%5.%6.%7.%8."/>
      <w:lvlJc w:val="left"/>
      <w:pPr>
        <w:ind w:left="5968" w:hanging="360"/>
      </w:pPr>
    </w:lvl>
    <w:lvl w:ilvl="8">
      <w:start w:val="1"/>
      <w:numFmt w:val="lowerRoman"/>
      <w:lvlText w:val="%2.%3.%4.%5.%6.%7.%8.%9."/>
      <w:lvlJc w:val="right"/>
      <w:pPr>
        <w:ind w:left="6688" w:hanging="180"/>
      </w:pPr>
    </w:lvl>
  </w:abstractNum>
  <w:abstractNum w:abstractNumId="7" w15:restartNumberingAfterBreak="0">
    <w:nsid w:val="0E145A1D"/>
    <w:multiLevelType w:val="multilevel"/>
    <w:tmpl w:val="B8E2687A"/>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E3F2785"/>
    <w:multiLevelType w:val="multilevel"/>
    <w:tmpl w:val="A030EABA"/>
    <w:lvl w:ilvl="0">
      <w:start w:val="1"/>
      <w:numFmt w:val="decimal"/>
      <w:lvlText w:val="%1)"/>
      <w:lvlJc w:val="left"/>
      <w:pPr>
        <w:ind w:left="720" w:hanging="360"/>
      </w:pPr>
      <w:rPr>
        <w:b w:val="0"/>
        <w:color w:val="00000A"/>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0EC41E4C"/>
    <w:multiLevelType w:val="multilevel"/>
    <w:tmpl w:val="F5DA4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414070C"/>
    <w:multiLevelType w:val="multilevel"/>
    <w:tmpl w:val="182CACC8"/>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4C462BB"/>
    <w:multiLevelType w:val="multilevel"/>
    <w:tmpl w:val="BE16C342"/>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F30BA8"/>
    <w:multiLevelType w:val="multilevel"/>
    <w:tmpl w:val="AF246B78"/>
    <w:lvl w:ilvl="0">
      <w:start w:val="1"/>
      <w:numFmt w:val="decimal"/>
      <w:lvlText w:val="%1."/>
      <w:lvlJc w:val="left"/>
      <w:pPr>
        <w:ind w:left="36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E068C2"/>
    <w:multiLevelType w:val="multilevel"/>
    <w:tmpl w:val="470C2380"/>
    <w:lvl w:ilvl="0">
      <w:start w:val="1"/>
      <w:numFmt w:val="decimal"/>
      <w:lvlText w:val="%1)"/>
      <w:lvlJc w:val="left"/>
      <w:pPr>
        <w:ind w:left="786" w:hanging="360"/>
      </w:pPr>
    </w:lvl>
    <w:lvl w:ilvl="1">
      <w:start w:val="1"/>
      <w:numFmt w:val="lowerLetter"/>
      <w:lvlText w:val="%2)"/>
      <w:lvlJc w:val="left"/>
      <w:pPr>
        <w:ind w:left="786" w:hanging="360"/>
      </w:pPr>
    </w:lvl>
    <w:lvl w:ilvl="2">
      <w:start w:val="1"/>
      <w:numFmt w:val="decimal"/>
      <w:lvlText w:val="(%3)"/>
      <w:lvlJc w:val="left"/>
      <w:pPr>
        <w:ind w:left="1506" w:hanging="360"/>
      </w:pPr>
    </w:lvl>
    <w:lvl w:ilvl="3">
      <w:start w:val="1"/>
      <w:numFmt w:val="lowerLetter"/>
      <w:lvlText w:val="(%4)"/>
      <w:lvlJc w:val="left"/>
      <w:pPr>
        <w:ind w:left="1866" w:hanging="360"/>
      </w:pPr>
    </w:lvl>
    <w:lvl w:ilvl="4">
      <w:start w:val="1"/>
      <w:numFmt w:val="lowerRoman"/>
      <w:lvlText w:val="(%5)"/>
      <w:lvlJc w:val="left"/>
      <w:pPr>
        <w:ind w:left="2226" w:hanging="360"/>
      </w:pPr>
    </w:lvl>
    <w:lvl w:ilvl="5">
      <w:start w:val="1"/>
      <w:numFmt w:val="bullet"/>
      <w:lvlText w:val="−"/>
      <w:lvlJc w:val="left"/>
      <w:pPr>
        <w:ind w:left="2586" w:hanging="360"/>
      </w:pPr>
      <w:rPr>
        <w:rFonts w:ascii="Noto Sans Symbols" w:eastAsia="Noto Sans Symbols" w:hAnsi="Noto Sans Symbols" w:cs="Noto Sans Symbols"/>
      </w:r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4" w15:restartNumberingAfterBreak="0">
    <w:nsid w:val="1A567CC1"/>
    <w:multiLevelType w:val="multilevel"/>
    <w:tmpl w:val="8F1EF14A"/>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1B082F9D"/>
    <w:multiLevelType w:val="multilevel"/>
    <w:tmpl w:val="8A16E0C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6" w15:restartNumberingAfterBreak="0">
    <w:nsid w:val="1B3A38D5"/>
    <w:multiLevelType w:val="multilevel"/>
    <w:tmpl w:val="FFAADE10"/>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BD163D7"/>
    <w:multiLevelType w:val="multilevel"/>
    <w:tmpl w:val="DE52A5AC"/>
    <w:lvl w:ilvl="0">
      <w:start w:val="1"/>
      <w:numFmt w:val="decimal"/>
      <w:lvlText w:val="%1)"/>
      <w:lvlJc w:val="left"/>
      <w:pPr>
        <w:ind w:left="1211" w:hanging="360"/>
      </w:pPr>
      <w:rPr>
        <w:i w:val="0"/>
        <w:color w:val="000000"/>
      </w:rPr>
    </w:lvl>
    <w:lvl w:ilvl="1">
      <w:start w:val="1"/>
      <w:numFmt w:val="lowerLetter"/>
      <w:lvlText w:val="%2)"/>
      <w:lvlJc w:val="left"/>
      <w:pPr>
        <w:ind w:left="1571" w:hanging="360"/>
      </w:pPr>
    </w:lvl>
    <w:lvl w:ilvl="2">
      <w:start w:val="1"/>
      <w:numFmt w:val="decimal"/>
      <w:lvlText w:val="(%2.%3)"/>
      <w:lvlJc w:val="left"/>
      <w:pPr>
        <w:ind w:left="1931" w:hanging="360"/>
      </w:pPr>
    </w:lvl>
    <w:lvl w:ilvl="3">
      <w:start w:val="1"/>
      <w:numFmt w:val="lowerLetter"/>
      <w:lvlText w:val="(%2.%3.%4)"/>
      <w:lvlJc w:val="left"/>
      <w:pPr>
        <w:ind w:left="2291" w:hanging="360"/>
      </w:pPr>
    </w:lvl>
    <w:lvl w:ilvl="4">
      <w:start w:val="1"/>
      <w:numFmt w:val="lowerRoman"/>
      <w:lvlText w:val="(%2.%3.%4.%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2.%3.%4.%5.−.%7."/>
      <w:lvlJc w:val="left"/>
      <w:pPr>
        <w:ind w:left="3371" w:hanging="360"/>
      </w:pPr>
    </w:lvl>
    <w:lvl w:ilvl="7">
      <w:start w:val="1"/>
      <w:numFmt w:val="lowerLetter"/>
      <w:lvlText w:val="%2.%3.%4.%5.−.%7.%8."/>
      <w:lvlJc w:val="left"/>
      <w:pPr>
        <w:ind w:left="3731" w:hanging="360"/>
      </w:pPr>
    </w:lvl>
    <w:lvl w:ilvl="8">
      <w:start w:val="1"/>
      <w:numFmt w:val="lowerRoman"/>
      <w:lvlText w:val="%2.%3.%4.%5.−.%7.%8.%9."/>
      <w:lvlJc w:val="left"/>
      <w:pPr>
        <w:ind w:left="4091" w:hanging="360"/>
      </w:pPr>
    </w:lvl>
  </w:abstractNum>
  <w:abstractNum w:abstractNumId="18" w15:restartNumberingAfterBreak="0">
    <w:nsid w:val="1CB21BA5"/>
    <w:multiLevelType w:val="multilevel"/>
    <w:tmpl w:val="85E4E93E"/>
    <w:lvl w:ilvl="0">
      <w:start w:val="2"/>
      <w:numFmt w:val="decimal"/>
      <w:lvlText w:val="1."/>
      <w:lvlJc w:val="left"/>
      <w:pPr>
        <w:ind w:left="360" w:hanging="360"/>
      </w:pPr>
      <w:rPr>
        <w:rFonts w:ascii="Noto Sans Symbols" w:eastAsia="Noto Sans Symbols" w:hAnsi="Noto Sans Symbols" w:cs="Noto Sans Symbols"/>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DC538AB"/>
    <w:multiLevelType w:val="multilevel"/>
    <w:tmpl w:val="51549A58"/>
    <w:lvl w:ilvl="0">
      <w:start w:val="1"/>
      <w:numFmt w:val="decimal"/>
      <w:lvlText w:val="%1."/>
      <w:lvlJc w:val="left"/>
      <w:pPr>
        <w:ind w:left="360" w:hanging="360"/>
      </w:pPr>
      <w:rPr>
        <w:rFonts w:ascii="Arial" w:eastAsia="Arial" w:hAnsi="Arial" w:cs="Arial"/>
        <w:b w:val="0"/>
        <w:sz w:val="22"/>
        <w:szCs w:val="22"/>
      </w:rPr>
    </w:lvl>
    <w:lvl w:ilvl="1">
      <w:start w:val="1"/>
      <w:numFmt w:val="decimal"/>
      <w:lvlText w:val="%2)"/>
      <w:lvlJc w:val="left"/>
      <w:pPr>
        <w:ind w:left="1440" w:hanging="360"/>
      </w:pPr>
      <w:rPr>
        <w:rFonts w:ascii="Arial" w:eastAsia="Arial" w:hAnsi="Arial" w:cs="Arial"/>
        <w:b w:val="0"/>
        <w:i w:val="0"/>
        <w:color w:val="00000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F316B4"/>
    <w:multiLevelType w:val="multilevel"/>
    <w:tmpl w:val="6D3AE520"/>
    <w:lvl w:ilvl="0">
      <w:start w:val="1"/>
      <w:numFmt w:val="decimal"/>
      <w:lvlText w:val="%1)"/>
      <w:lvlJc w:val="left"/>
      <w:pPr>
        <w:ind w:left="786" w:hanging="360"/>
      </w:pPr>
      <w:rPr>
        <w:rFonts w:hint="default"/>
        <w:b w:val="0"/>
        <w:sz w:val="22"/>
        <w:szCs w:val="22"/>
      </w:rPr>
    </w:lvl>
    <w:lvl w:ilvl="1">
      <w:start w:val="1"/>
      <w:numFmt w:val="lowerLetter"/>
      <w:lvlText w:val="%2)"/>
      <w:lvlJc w:val="left"/>
      <w:pPr>
        <w:ind w:left="786" w:hanging="360"/>
      </w:pPr>
      <w:rPr>
        <w:rFonts w:hint="default"/>
        <w:b w:val="0"/>
      </w:rPr>
    </w:lvl>
    <w:lvl w:ilvl="2">
      <w:start w:val="1"/>
      <w:numFmt w:val="decimal"/>
      <w:lvlText w:val="(%3)"/>
      <w:lvlJc w:val="left"/>
      <w:pPr>
        <w:ind w:left="1506" w:hanging="360"/>
      </w:pPr>
      <w:rPr>
        <w:rFonts w:hint="default"/>
      </w:rPr>
    </w:lvl>
    <w:lvl w:ilvl="3">
      <w:start w:val="1"/>
      <w:numFmt w:val="lowerLetter"/>
      <w:lvlText w:val="(%4)"/>
      <w:lvlJc w:val="left"/>
      <w:pPr>
        <w:ind w:left="1866" w:hanging="360"/>
      </w:pPr>
      <w:rPr>
        <w:rFonts w:hint="default"/>
      </w:rPr>
    </w:lvl>
    <w:lvl w:ilvl="4">
      <w:start w:val="1"/>
      <w:numFmt w:val="lowerRoman"/>
      <w:lvlText w:val="(%5)"/>
      <w:lvlJc w:val="left"/>
      <w:pPr>
        <w:ind w:left="2226" w:hanging="360"/>
      </w:pPr>
      <w:rPr>
        <w:rFonts w:hint="default"/>
      </w:rPr>
    </w:lvl>
    <w:lvl w:ilvl="5">
      <w:start w:val="1"/>
      <w:numFmt w:val="bullet"/>
      <w:lvlText w:val="−"/>
      <w:lvlJc w:val="left"/>
      <w:pPr>
        <w:ind w:left="2586" w:hanging="360"/>
      </w:pPr>
      <w:rPr>
        <w:rFonts w:ascii="Noto Sans Symbols" w:eastAsia="Noto Sans Symbols" w:hAnsi="Noto Sans Symbols" w:cs="Noto Sans Symbol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21" w15:restartNumberingAfterBreak="0">
    <w:nsid w:val="22205E6C"/>
    <w:multiLevelType w:val="multilevel"/>
    <w:tmpl w:val="256CE854"/>
    <w:lvl w:ilvl="0">
      <w:start w:val="1"/>
      <w:numFmt w:val="decimal"/>
      <w:lvlText w:val="%1)"/>
      <w:lvlJc w:val="left"/>
      <w:pPr>
        <w:ind w:left="1211" w:hanging="360"/>
      </w:pPr>
      <w:rPr>
        <w:rFonts w:ascii="Arial" w:eastAsia="Arial" w:hAnsi="Arial" w:cs="Arial"/>
        <w:b w:val="0"/>
        <w:sz w:val="22"/>
        <w:szCs w:val="22"/>
      </w:rPr>
    </w:lvl>
    <w:lvl w:ilvl="1">
      <w:start w:val="1"/>
      <w:numFmt w:val="decimal"/>
      <w:lvlText w:val="%2)"/>
      <w:lvlJc w:val="left"/>
      <w:pPr>
        <w:ind w:left="786" w:hanging="360"/>
      </w:pPr>
      <w:rPr>
        <w:rFonts w:ascii="Arial" w:eastAsia="Arial" w:hAnsi="Arial" w:cs="Arial"/>
        <w:b w:val="0"/>
        <w:sz w:val="22"/>
        <w:szCs w:val="22"/>
      </w:rPr>
    </w:lvl>
    <w:lvl w:ilvl="2">
      <w:start w:val="1"/>
      <w:numFmt w:val="decimal"/>
      <w:lvlText w:val="(%3)"/>
      <w:lvlJc w:val="left"/>
      <w:pPr>
        <w:ind w:left="1931" w:hanging="360"/>
      </w:pPr>
    </w:lvl>
    <w:lvl w:ilvl="3">
      <w:start w:val="1"/>
      <w:numFmt w:val="lowerLetter"/>
      <w:lvlText w:val="(%4)"/>
      <w:lvlJc w:val="left"/>
      <w:pPr>
        <w:ind w:left="2291" w:hanging="360"/>
      </w:pPr>
    </w:lvl>
    <w:lvl w:ilvl="4">
      <w:start w:val="1"/>
      <w:numFmt w:val="lowerRoman"/>
      <w:lvlText w:val="(%5)"/>
      <w:lvlJc w:val="left"/>
      <w:pPr>
        <w:ind w:left="2651" w:hanging="360"/>
      </w:pPr>
    </w:lvl>
    <w:lvl w:ilvl="5">
      <w:start w:val="1"/>
      <w:numFmt w:val="bullet"/>
      <w:lvlText w:val="−"/>
      <w:lvlJc w:val="left"/>
      <w:pPr>
        <w:ind w:left="3011" w:hanging="360"/>
      </w:pPr>
      <w:rPr>
        <w:rFonts w:ascii="Noto Sans Symbols" w:eastAsia="Noto Sans Symbols" w:hAnsi="Noto Sans Symbols" w:cs="Noto Sans Symbols"/>
      </w:r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22" w15:restartNumberingAfterBreak="0">
    <w:nsid w:val="236B05D4"/>
    <w:multiLevelType w:val="multilevel"/>
    <w:tmpl w:val="95F8B050"/>
    <w:lvl w:ilvl="0">
      <w:start w:val="1"/>
      <w:numFmt w:val="decimal"/>
      <w:lvlText w:val="%1)"/>
      <w:lvlJc w:val="left"/>
      <w:pPr>
        <w:ind w:left="1005" w:hanging="360"/>
      </w:pPr>
      <w:rPr>
        <w:b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3D30760"/>
    <w:multiLevelType w:val="hybridMultilevel"/>
    <w:tmpl w:val="78142C7E"/>
    <w:lvl w:ilvl="0" w:tplc="04150011">
      <w:start w:val="1"/>
      <w:numFmt w:val="decimal"/>
      <w:lvlText w:val="%1)"/>
      <w:lvlJc w:val="left"/>
      <w:pPr>
        <w:ind w:left="1080" w:hanging="360"/>
      </w:pPr>
    </w:lvl>
    <w:lvl w:ilvl="1" w:tplc="5E380AF8">
      <w:start w:val="1"/>
      <w:numFmt w:val="decimal"/>
      <w:lvlText w:val="%2)"/>
      <w:lvlJc w:val="left"/>
      <w:pPr>
        <w:ind w:left="1800" w:hanging="360"/>
      </w:pPr>
      <w:rPr>
        <w:b w:val="0"/>
        <w:bCs/>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F63D30"/>
    <w:multiLevelType w:val="multilevel"/>
    <w:tmpl w:val="4D9600C0"/>
    <w:lvl w:ilvl="0">
      <w:start w:val="1"/>
      <w:numFmt w:val="decimal"/>
      <w:lvlText w:val="%1)"/>
      <w:lvlJc w:val="left"/>
      <w:pPr>
        <w:ind w:left="720" w:hanging="360"/>
      </w:pPr>
      <w:rPr>
        <w:rFonts w:ascii="Arial" w:eastAsia="Arial" w:hAnsi="Arial" w:cs="Arial"/>
        <w:i w:val="0"/>
        <w:color w:val="000000"/>
        <w:sz w:val="22"/>
        <w:szCs w:val="22"/>
      </w:rPr>
    </w:lvl>
    <w:lvl w:ilvl="1">
      <w:start w:val="1"/>
      <w:numFmt w:val="lowerLetter"/>
      <w:lvlText w:val="%2)"/>
      <w:lvlJc w:val="left"/>
      <w:pPr>
        <w:ind w:left="1440" w:hanging="360"/>
      </w:pPr>
      <w:rPr>
        <w:color w:val="00000A"/>
      </w:r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5" w15:restartNumberingAfterBreak="0">
    <w:nsid w:val="24A757A7"/>
    <w:multiLevelType w:val="multilevel"/>
    <w:tmpl w:val="E47E374E"/>
    <w:lvl w:ilvl="0">
      <w:start w:val="1"/>
      <w:numFmt w:val="decimal"/>
      <w:lvlText w:val="%1."/>
      <w:lvlJc w:val="left"/>
      <w:pPr>
        <w:ind w:left="360" w:hanging="360"/>
      </w:pPr>
      <w:rPr>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sz w:val="22"/>
        <w:szCs w:val="22"/>
      </w:rPr>
    </w:lvl>
    <w:lvl w:ilvl="3">
      <w:start w:val="1"/>
      <w:numFmt w:val="lowerLetter"/>
      <w:lvlText w:val="(%4)"/>
      <w:lvlJc w:val="left"/>
      <w:pPr>
        <w:ind w:left="1440" w:hanging="360"/>
      </w:pPr>
      <w:rPr>
        <w:sz w:val="22"/>
        <w:szCs w:val="22"/>
      </w:rPr>
    </w:lvl>
    <w:lvl w:ilvl="4">
      <w:start w:val="1"/>
      <w:numFmt w:val="lowerRoman"/>
      <w:lvlText w:val="(%5)"/>
      <w:lvlJc w:val="left"/>
      <w:pPr>
        <w:ind w:left="1211" w:hanging="360"/>
      </w:pPr>
      <w:rPr>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sz w:val="22"/>
        <w:szCs w:val="22"/>
      </w:rPr>
    </w:lvl>
    <w:lvl w:ilvl="7">
      <w:start w:val="1"/>
      <w:numFmt w:val="lowerLetter"/>
      <w:lvlText w:val="%8."/>
      <w:lvlJc w:val="left"/>
      <w:pPr>
        <w:ind w:left="2880" w:hanging="360"/>
      </w:pPr>
      <w:rPr>
        <w:sz w:val="22"/>
        <w:szCs w:val="22"/>
      </w:rPr>
    </w:lvl>
    <w:lvl w:ilvl="8">
      <w:start w:val="1"/>
      <w:numFmt w:val="lowerRoman"/>
      <w:lvlText w:val="%9."/>
      <w:lvlJc w:val="left"/>
      <w:pPr>
        <w:ind w:left="3240" w:hanging="360"/>
      </w:pPr>
      <w:rPr>
        <w:sz w:val="22"/>
        <w:szCs w:val="22"/>
      </w:rPr>
    </w:lvl>
  </w:abstractNum>
  <w:abstractNum w:abstractNumId="26" w15:restartNumberingAfterBreak="0">
    <w:nsid w:val="2A9667A8"/>
    <w:multiLevelType w:val="multilevel"/>
    <w:tmpl w:val="CAD019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C8B1279"/>
    <w:multiLevelType w:val="multilevel"/>
    <w:tmpl w:val="D214D89C"/>
    <w:lvl w:ilvl="0">
      <w:start w:val="1"/>
      <w:numFmt w:val="decimal"/>
      <w:lvlText w:val="%1)"/>
      <w:lvlJc w:val="left"/>
      <w:pPr>
        <w:ind w:left="1089" w:hanging="360"/>
      </w:pPr>
      <w:rPr>
        <w:b w:val="0"/>
        <w:i w:val="0"/>
        <w:sz w:val="22"/>
        <w:szCs w:val="22"/>
      </w:rPr>
    </w:lvl>
    <w:lvl w:ilvl="1">
      <w:start w:val="1"/>
      <w:numFmt w:val="lowerLetter"/>
      <w:lvlText w:val="%2."/>
      <w:lvlJc w:val="left"/>
      <w:pPr>
        <w:ind w:left="1809" w:hanging="360"/>
      </w:pPr>
    </w:lvl>
    <w:lvl w:ilvl="2">
      <w:start w:val="1"/>
      <w:numFmt w:val="lowerRoman"/>
      <w:lvlText w:val="%2.%3."/>
      <w:lvlJc w:val="right"/>
      <w:pPr>
        <w:ind w:left="2529" w:hanging="180"/>
      </w:pPr>
    </w:lvl>
    <w:lvl w:ilvl="3">
      <w:start w:val="1"/>
      <w:numFmt w:val="decimal"/>
      <w:lvlText w:val="%2.%3.%4."/>
      <w:lvlJc w:val="left"/>
      <w:pPr>
        <w:ind w:left="3249" w:hanging="360"/>
      </w:pPr>
    </w:lvl>
    <w:lvl w:ilvl="4">
      <w:start w:val="1"/>
      <w:numFmt w:val="lowerLetter"/>
      <w:lvlText w:val="%2.%3.%4.%5."/>
      <w:lvlJc w:val="left"/>
      <w:pPr>
        <w:ind w:left="3969" w:hanging="360"/>
      </w:pPr>
    </w:lvl>
    <w:lvl w:ilvl="5">
      <w:start w:val="1"/>
      <w:numFmt w:val="lowerRoman"/>
      <w:lvlText w:val="%2.%3.%4.%5.%6."/>
      <w:lvlJc w:val="right"/>
      <w:pPr>
        <w:ind w:left="4689" w:hanging="180"/>
      </w:pPr>
    </w:lvl>
    <w:lvl w:ilvl="6">
      <w:start w:val="1"/>
      <w:numFmt w:val="decimal"/>
      <w:lvlText w:val="%2.%3.%4.%5.%6.%7."/>
      <w:lvlJc w:val="left"/>
      <w:pPr>
        <w:ind w:left="5409" w:hanging="360"/>
      </w:pPr>
    </w:lvl>
    <w:lvl w:ilvl="7">
      <w:start w:val="1"/>
      <w:numFmt w:val="lowerLetter"/>
      <w:lvlText w:val="%2.%3.%4.%5.%6.%7.%8."/>
      <w:lvlJc w:val="left"/>
      <w:pPr>
        <w:ind w:left="6129" w:hanging="360"/>
      </w:pPr>
    </w:lvl>
    <w:lvl w:ilvl="8">
      <w:start w:val="1"/>
      <w:numFmt w:val="lowerRoman"/>
      <w:lvlText w:val="%2.%3.%4.%5.%6.%7.%8.%9."/>
      <w:lvlJc w:val="right"/>
      <w:pPr>
        <w:ind w:left="6849" w:hanging="180"/>
      </w:pPr>
    </w:lvl>
  </w:abstractNum>
  <w:abstractNum w:abstractNumId="28" w15:restartNumberingAfterBreak="0">
    <w:nsid w:val="2DBB26AA"/>
    <w:multiLevelType w:val="multilevel"/>
    <w:tmpl w:val="044ADF2C"/>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E3852A8"/>
    <w:multiLevelType w:val="multilevel"/>
    <w:tmpl w:val="8962DCF0"/>
    <w:lvl w:ilvl="0">
      <w:start w:val="1"/>
      <w:numFmt w:val="decimal"/>
      <w:lvlText w:val="%1."/>
      <w:lvlJc w:val="left"/>
      <w:pPr>
        <w:ind w:left="360" w:hanging="360"/>
      </w:pPr>
      <w:rPr>
        <w:rFonts w:ascii="Arial" w:eastAsia="Arial" w:hAnsi="Arial" w:cs="Arial"/>
        <w:i w:val="0"/>
      </w:rPr>
    </w:lvl>
    <w:lvl w:ilvl="1">
      <w:start w:val="1"/>
      <w:numFmt w:val="decimal"/>
      <w:lvlText w:val="%2."/>
      <w:lvlJc w:val="left"/>
      <w:pPr>
        <w:ind w:left="502" w:hanging="360"/>
      </w:pPr>
      <w:rPr>
        <w:rFonts w:ascii="Arial" w:eastAsia="Arial" w:hAnsi="Arial" w:cs="Arial"/>
        <w:b w:val="0"/>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06675AC"/>
    <w:multiLevelType w:val="multilevel"/>
    <w:tmpl w:val="1EC24AC6"/>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0B37FC5"/>
    <w:multiLevelType w:val="multilevel"/>
    <w:tmpl w:val="09124910"/>
    <w:lvl w:ilvl="0">
      <w:start w:val="1"/>
      <w:numFmt w:val="decimal"/>
      <w:lvlText w:val="%1."/>
      <w:lvlJc w:val="left"/>
      <w:pPr>
        <w:ind w:left="360" w:hanging="360"/>
      </w:pPr>
      <w:rPr>
        <w:rFonts w:ascii="Arial" w:eastAsia="Arial" w:hAnsi="Arial" w:cs="Arial"/>
        <w:b w:val="0"/>
        <w:color w:val="00000A"/>
        <w:sz w:val="22"/>
        <w:szCs w:val="22"/>
      </w:rPr>
    </w:lvl>
    <w:lvl w:ilvl="1">
      <w:start w:val="1"/>
      <w:numFmt w:val="lowerLetter"/>
      <w:lvlText w:val="%2)"/>
      <w:lvlJc w:val="left"/>
      <w:pPr>
        <w:ind w:left="720" w:hanging="360"/>
      </w:pPr>
      <w:rPr>
        <w:b w:val="0"/>
      </w:rPr>
    </w:lvl>
    <w:lvl w:ilvl="2">
      <w:start w:val="1"/>
      <w:numFmt w:val="decimal"/>
      <w:lvlText w:val="(%3)"/>
      <w:lvlJc w:val="left"/>
      <w:pPr>
        <w:ind w:left="1080" w:hanging="360"/>
      </w:pPr>
      <w:rPr>
        <w:rFonts w:ascii="Arial" w:eastAsia="Arial" w:hAnsi="Arial" w:cs="Arial"/>
        <w:b/>
        <w:color w:val="00000A"/>
        <w:sz w:val="22"/>
        <w:szCs w:val="22"/>
      </w:rPr>
    </w:lvl>
    <w:lvl w:ilvl="3">
      <w:start w:val="1"/>
      <w:numFmt w:val="lowerLetter"/>
      <w:lvlText w:val="(%4)"/>
      <w:lvlJc w:val="left"/>
      <w:pPr>
        <w:ind w:left="1440" w:hanging="360"/>
      </w:pPr>
      <w:rPr>
        <w:rFonts w:ascii="Arial" w:eastAsia="Arial" w:hAnsi="Arial" w:cs="Arial"/>
        <w:b/>
        <w:color w:val="00000A"/>
        <w:sz w:val="22"/>
        <w:szCs w:val="22"/>
      </w:rPr>
    </w:lvl>
    <w:lvl w:ilvl="4">
      <w:start w:val="1"/>
      <w:numFmt w:val="lowerRoman"/>
      <w:lvlText w:val="(%5)"/>
      <w:lvlJc w:val="left"/>
      <w:pPr>
        <w:ind w:left="1800" w:hanging="360"/>
      </w:pPr>
      <w:rPr>
        <w:rFonts w:ascii="Arial" w:eastAsia="Arial" w:hAnsi="Arial" w:cs="Arial"/>
        <w:b/>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rFonts w:ascii="Arial" w:eastAsia="Arial" w:hAnsi="Arial" w:cs="Arial"/>
        <w:b/>
        <w:color w:val="00000A"/>
        <w:sz w:val="22"/>
        <w:szCs w:val="22"/>
      </w:rPr>
    </w:lvl>
    <w:lvl w:ilvl="7">
      <w:start w:val="1"/>
      <w:numFmt w:val="lowerLetter"/>
      <w:lvlText w:val="%8."/>
      <w:lvlJc w:val="left"/>
      <w:pPr>
        <w:ind w:left="2880" w:hanging="360"/>
      </w:pPr>
      <w:rPr>
        <w:rFonts w:ascii="Arial" w:eastAsia="Arial" w:hAnsi="Arial" w:cs="Arial"/>
        <w:b/>
        <w:color w:val="00000A"/>
        <w:sz w:val="22"/>
        <w:szCs w:val="22"/>
      </w:rPr>
    </w:lvl>
    <w:lvl w:ilvl="8">
      <w:start w:val="1"/>
      <w:numFmt w:val="lowerRoman"/>
      <w:lvlText w:val="%9."/>
      <w:lvlJc w:val="left"/>
      <w:pPr>
        <w:ind w:left="3240" w:hanging="360"/>
      </w:pPr>
      <w:rPr>
        <w:rFonts w:ascii="Arial" w:eastAsia="Arial" w:hAnsi="Arial" w:cs="Arial"/>
        <w:b/>
        <w:color w:val="00000A"/>
        <w:sz w:val="22"/>
        <w:szCs w:val="22"/>
      </w:rPr>
    </w:lvl>
  </w:abstractNum>
  <w:abstractNum w:abstractNumId="32" w15:restartNumberingAfterBreak="0">
    <w:nsid w:val="32D67434"/>
    <w:multiLevelType w:val="multilevel"/>
    <w:tmpl w:val="7A56D256"/>
    <w:lvl w:ilvl="0">
      <w:start w:val="1"/>
      <w:numFmt w:val="decimal"/>
      <w:lvlText w:val="%1)"/>
      <w:lvlJc w:val="left"/>
      <w:pPr>
        <w:ind w:left="644" w:hanging="360"/>
      </w:pPr>
      <w:rPr>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499142F"/>
    <w:multiLevelType w:val="multilevel"/>
    <w:tmpl w:val="04D26AB4"/>
    <w:lvl w:ilvl="0">
      <w:start w:val="1"/>
      <w:numFmt w:val="decimal"/>
      <w:lvlText w:val="%1)"/>
      <w:lvlJc w:val="left"/>
      <w:pPr>
        <w:ind w:left="928"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35A95B24"/>
    <w:multiLevelType w:val="multilevel"/>
    <w:tmpl w:val="95DCA0A0"/>
    <w:lvl w:ilvl="0">
      <w:start w:val="1"/>
      <w:numFmt w:val="decimal"/>
      <w:lvlText w:val="%1)"/>
      <w:lvlJc w:val="left"/>
      <w:pPr>
        <w:ind w:left="720" w:hanging="360"/>
      </w:pPr>
      <w:rPr>
        <w:rFonts w:ascii="Arial" w:eastAsia="Arial" w:hAnsi="Arial" w:cs="Arial"/>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5B80761"/>
    <w:multiLevelType w:val="multilevel"/>
    <w:tmpl w:val="6DF8443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6" w15:restartNumberingAfterBreak="0">
    <w:nsid w:val="36F2180F"/>
    <w:multiLevelType w:val="hybridMultilevel"/>
    <w:tmpl w:val="FCCCB164"/>
    <w:lvl w:ilvl="0" w:tplc="04150011">
      <w:start w:val="1"/>
      <w:numFmt w:val="decimal"/>
      <w:lvlText w:val="%1)"/>
      <w:lvlJc w:val="left"/>
      <w:pPr>
        <w:ind w:left="1077" w:hanging="360"/>
      </w:pPr>
    </w:lvl>
    <w:lvl w:ilvl="1" w:tplc="DC4E5EA6">
      <w:start w:val="1"/>
      <w:numFmt w:val="decimal"/>
      <w:lvlText w:val="%2)"/>
      <w:lvlJc w:val="left"/>
      <w:pPr>
        <w:ind w:left="1797" w:hanging="360"/>
      </w:pPr>
      <w:rPr>
        <w:b w:val="0"/>
        <w:bCs/>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7D537E0"/>
    <w:multiLevelType w:val="multilevel"/>
    <w:tmpl w:val="759A39C6"/>
    <w:lvl w:ilvl="0">
      <w:start w:val="1"/>
      <w:numFmt w:val="decimal"/>
      <w:lvlText w:val="%1."/>
      <w:lvlJc w:val="left"/>
      <w:pPr>
        <w:ind w:left="36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3C3D3CEB"/>
    <w:multiLevelType w:val="multilevel"/>
    <w:tmpl w:val="771E3D9A"/>
    <w:lvl w:ilvl="0">
      <w:start w:val="3"/>
      <w:numFmt w:val="decimal"/>
      <w:lvlText w:val="%1."/>
      <w:lvlJc w:val="left"/>
      <w:pPr>
        <w:ind w:left="360" w:hanging="360"/>
      </w:pPr>
      <w:rPr>
        <w:b w:val="0"/>
        <w:i w:val="0"/>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D88498E"/>
    <w:multiLevelType w:val="multilevel"/>
    <w:tmpl w:val="3ECA19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3DB80A05"/>
    <w:multiLevelType w:val="multilevel"/>
    <w:tmpl w:val="396688D8"/>
    <w:lvl w:ilvl="0">
      <w:start w:val="1"/>
      <w:numFmt w:val="decimal"/>
      <w:lvlText w:val="%1)"/>
      <w:lvlJc w:val="left"/>
      <w:pPr>
        <w:ind w:left="786" w:hanging="360"/>
      </w:pPr>
      <w:rPr>
        <w:rFonts w:ascii="Arial" w:eastAsia="Arial" w:hAnsi="Arial" w:cs="Arial"/>
        <w:b w:val="0"/>
        <w:i w:val="0"/>
        <w:color w:val="00000A"/>
        <w:sz w:val="22"/>
        <w:szCs w:val="22"/>
      </w:rPr>
    </w:lvl>
    <w:lvl w:ilvl="1">
      <w:start w:val="1"/>
      <w:numFmt w:val="lowerLetter"/>
      <w:lvlText w:val="%2."/>
      <w:lvlJc w:val="left"/>
      <w:pPr>
        <w:ind w:left="3240" w:hanging="360"/>
      </w:pPr>
    </w:lvl>
    <w:lvl w:ilvl="2">
      <w:start w:val="1"/>
      <w:numFmt w:val="lowerRoman"/>
      <w:lvlText w:val="%2.%3."/>
      <w:lvlJc w:val="right"/>
      <w:pPr>
        <w:ind w:left="3960" w:hanging="180"/>
      </w:pPr>
    </w:lvl>
    <w:lvl w:ilvl="3">
      <w:start w:val="1"/>
      <w:numFmt w:val="decimal"/>
      <w:lvlText w:val="%2.%3.%4."/>
      <w:lvlJc w:val="left"/>
      <w:pPr>
        <w:ind w:left="4680" w:hanging="360"/>
      </w:pPr>
    </w:lvl>
    <w:lvl w:ilvl="4">
      <w:start w:val="1"/>
      <w:numFmt w:val="lowerLetter"/>
      <w:lvlText w:val="%2.%3.%4.%5."/>
      <w:lvlJc w:val="left"/>
      <w:pPr>
        <w:ind w:left="5400" w:hanging="360"/>
      </w:pPr>
    </w:lvl>
    <w:lvl w:ilvl="5">
      <w:start w:val="1"/>
      <w:numFmt w:val="lowerRoman"/>
      <w:lvlText w:val="%2.%3.%4.%5.%6."/>
      <w:lvlJc w:val="right"/>
      <w:pPr>
        <w:ind w:left="6120" w:hanging="180"/>
      </w:pPr>
    </w:lvl>
    <w:lvl w:ilvl="6">
      <w:start w:val="1"/>
      <w:numFmt w:val="decimal"/>
      <w:lvlText w:val="%2.%3.%4.%5.%6.%7."/>
      <w:lvlJc w:val="left"/>
      <w:pPr>
        <w:ind w:left="6840" w:hanging="360"/>
      </w:pPr>
    </w:lvl>
    <w:lvl w:ilvl="7">
      <w:start w:val="1"/>
      <w:numFmt w:val="lowerLetter"/>
      <w:lvlText w:val="%2.%3.%4.%5.%6.%7.%8."/>
      <w:lvlJc w:val="left"/>
      <w:pPr>
        <w:ind w:left="7560" w:hanging="360"/>
      </w:pPr>
    </w:lvl>
    <w:lvl w:ilvl="8">
      <w:start w:val="1"/>
      <w:numFmt w:val="lowerRoman"/>
      <w:lvlText w:val="%2.%3.%4.%5.%6.%7.%8.%9."/>
      <w:lvlJc w:val="right"/>
      <w:pPr>
        <w:ind w:left="8280" w:hanging="180"/>
      </w:pPr>
    </w:lvl>
  </w:abstractNum>
  <w:abstractNum w:abstractNumId="41" w15:restartNumberingAfterBreak="0">
    <w:nsid w:val="3EB32650"/>
    <w:multiLevelType w:val="multilevel"/>
    <w:tmpl w:val="27B80780"/>
    <w:lvl w:ilvl="0">
      <w:start w:val="1"/>
      <w:numFmt w:val="decimal"/>
      <w:lvlText w:val="%1)"/>
      <w:lvlJc w:val="left"/>
      <w:pPr>
        <w:ind w:left="72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404F66C5"/>
    <w:multiLevelType w:val="multilevel"/>
    <w:tmpl w:val="D224359E"/>
    <w:lvl w:ilvl="0">
      <w:start w:val="1"/>
      <w:numFmt w:val="decimal"/>
      <w:lvlText w:val="%1)"/>
      <w:lvlJc w:val="left"/>
      <w:pPr>
        <w:ind w:left="786" w:hanging="360"/>
      </w:pPr>
      <w:rPr>
        <w:rFonts w:ascii="Arial" w:eastAsia="Arial" w:hAnsi="Arial" w:cs="Arial"/>
        <w:b w:val="0"/>
        <w:color w:val="00000A"/>
        <w:u w:val="none"/>
      </w:rPr>
    </w:lvl>
    <w:lvl w:ilvl="1">
      <w:start w:val="1"/>
      <w:numFmt w:val="lowerLetter"/>
      <w:lvlText w:val="%2."/>
      <w:lvlJc w:val="left"/>
      <w:pPr>
        <w:ind w:left="1506" w:hanging="360"/>
      </w:pPr>
    </w:lvl>
    <w:lvl w:ilvl="2">
      <w:start w:val="1"/>
      <w:numFmt w:val="lowerRoman"/>
      <w:lvlText w:val="%2.%3."/>
      <w:lvlJc w:val="right"/>
      <w:pPr>
        <w:ind w:left="2226" w:hanging="180"/>
      </w:pPr>
    </w:lvl>
    <w:lvl w:ilvl="3">
      <w:start w:val="1"/>
      <w:numFmt w:val="decimal"/>
      <w:lvlText w:val="%2.%3.%4."/>
      <w:lvlJc w:val="left"/>
      <w:pPr>
        <w:ind w:left="2946" w:hanging="360"/>
      </w:pPr>
    </w:lvl>
    <w:lvl w:ilvl="4">
      <w:start w:val="1"/>
      <w:numFmt w:val="lowerLetter"/>
      <w:lvlText w:val="%2.%3.%4.%5."/>
      <w:lvlJc w:val="left"/>
      <w:pPr>
        <w:ind w:left="3666" w:hanging="360"/>
      </w:pPr>
    </w:lvl>
    <w:lvl w:ilvl="5">
      <w:start w:val="1"/>
      <w:numFmt w:val="lowerRoman"/>
      <w:lvlText w:val="%2.%3.%4.%5.%6."/>
      <w:lvlJc w:val="right"/>
      <w:pPr>
        <w:ind w:left="4386" w:hanging="180"/>
      </w:pPr>
    </w:lvl>
    <w:lvl w:ilvl="6">
      <w:start w:val="1"/>
      <w:numFmt w:val="decimal"/>
      <w:lvlText w:val="%2.%3.%4.%5.%6.%7."/>
      <w:lvlJc w:val="left"/>
      <w:pPr>
        <w:ind w:left="5106" w:hanging="360"/>
      </w:pPr>
    </w:lvl>
    <w:lvl w:ilvl="7">
      <w:start w:val="1"/>
      <w:numFmt w:val="lowerLetter"/>
      <w:lvlText w:val="%2.%3.%4.%5.%6.%7.%8."/>
      <w:lvlJc w:val="left"/>
      <w:pPr>
        <w:ind w:left="5826" w:hanging="360"/>
      </w:pPr>
    </w:lvl>
    <w:lvl w:ilvl="8">
      <w:start w:val="1"/>
      <w:numFmt w:val="lowerRoman"/>
      <w:lvlText w:val="%2.%3.%4.%5.%6.%7.%8.%9."/>
      <w:lvlJc w:val="right"/>
      <w:pPr>
        <w:ind w:left="6546" w:hanging="180"/>
      </w:pPr>
    </w:lvl>
  </w:abstractNum>
  <w:abstractNum w:abstractNumId="43" w15:restartNumberingAfterBreak="0">
    <w:nsid w:val="40B346E3"/>
    <w:multiLevelType w:val="multilevel"/>
    <w:tmpl w:val="75C481BC"/>
    <w:lvl w:ilvl="0">
      <w:start w:val="1"/>
      <w:numFmt w:val="decimal"/>
      <w:lvlText w:val="%1."/>
      <w:lvlJc w:val="left"/>
      <w:pPr>
        <w:ind w:left="360" w:hanging="360"/>
      </w:pPr>
      <w:rPr>
        <w:rFonts w:ascii="Arial" w:eastAsia="Arial" w:hAnsi="Arial" w:cs="Arial"/>
        <w:b w:val="0"/>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10E7856"/>
    <w:multiLevelType w:val="hybridMultilevel"/>
    <w:tmpl w:val="BBFE8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4432E"/>
    <w:multiLevelType w:val="multilevel"/>
    <w:tmpl w:val="DDFCD1C6"/>
    <w:lvl w:ilvl="0">
      <w:start w:val="2"/>
      <w:numFmt w:val="decimal"/>
      <w:lvlText w:val="%1."/>
      <w:lvlJc w:val="left"/>
      <w:pPr>
        <w:ind w:left="36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55D3569"/>
    <w:multiLevelType w:val="multilevel"/>
    <w:tmpl w:val="6F22E36E"/>
    <w:lvl w:ilvl="0">
      <w:start w:val="1"/>
      <w:numFmt w:val="decimal"/>
      <w:lvlText w:val="%1."/>
      <w:lvlJc w:val="left"/>
      <w:pPr>
        <w:ind w:left="360" w:hanging="360"/>
      </w:pPr>
    </w:lvl>
    <w:lvl w:ilvl="1">
      <w:start w:val="1"/>
      <w:numFmt w:val="decimal"/>
      <w:lvlText w:val="%2)"/>
      <w:lvlJc w:val="left"/>
      <w:pPr>
        <w:ind w:left="720" w:hanging="360"/>
      </w:pPr>
      <w:rPr>
        <w:b w:val="0"/>
        <w:color w:val="000000"/>
      </w:r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211"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5E46F8A"/>
    <w:multiLevelType w:val="multilevel"/>
    <w:tmpl w:val="7C8ECC76"/>
    <w:lvl w:ilvl="0">
      <w:start w:val="1"/>
      <w:numFmt w:val="decimal"/>
      <w:lvlText w:val="%1."/>
      <w:lvlJc w:val="left"/>
      <w:pPr>
        <w:ind w:left="360" w:hanging="360"/>
      </w:pPr>
      <w:rPr>
        <w:b w:val="0"/>
        <w:i w:val="0"/>
        <w:color w:val="00000A"/>
        <w:sz w:val="22"/>
        <w:szCs w:val="22"/>
      </w:rPr>
    </w:lvl>
    <w:lvl w:ilvl="1">
      <w:start w:val="1"/>
      <w:numFmt w:val="decimal"/>
      <w:lvlText w:val="%2)"/>
      <w:lvlJc w:val="left"/>
      <w:pPr>
        <w:ind w:left="720" w:hanging="360"/>
      </w:pPr>
      <w:rPr>
        <w:color w:val="000000"/>
      </w:rPr>
    </w:lvl>
    <w:lvl w:ilvl="2">
      <w:start w:val="1"/>
      <w:numFmt w:val="decimal"/>
      <w:lvlText w:val="(%3)"/>
      <w:lvlJc w:val="left"/>
      <w:pPr>
        <w:ind w:left="1080" w:hanging="360"/>
      </w:pPr>
      <w:rPr>
        <w:b w:val="0"/>
        <w:i w:val="0"/>
        <w:color w:val="00000A"/>
        <w:sz w:val="22"/>
        <w:szCs w:val="22"/>
      </w:rPr>
    </w:lvl>
    <w:lvl w:ilvl="3">
      <w:start w:val="1"/>
      <w:numFmt w:val="lowerLetter"/>
      <w:lvlText w:val="(%4)"/>
      <w:lvlJc w:val="left"/>
      <w:pPr>
        <w:ind w:left="1440" w:hanging="360"/>
      </w:pPr>
      <w:rPr>
        <w:b w:val="0"/>
        <w:i w:val="0"/>
        <w:color w:val="00000A"/>
        <w:sz w:val="22"/>
        <w:szCs w:val="22"/>
      </w:rPr>
    </w:lvl>
    <w:lvl w:ilvl="4">
      <w:start w:val="1"/>
      <w:numFmt w:val="lowerRoman"/>
      <w:lvlText w:val="(%5)"/>
      <w:lvlJc w:val="left"/>
      <w:pPr>
        <w:ind w:left="1211" w:hanging="360"/>
      </w:pPr>
      <w:rPr>
        <w:b w:val="0"/>
        <w:i w:val="0"/>
        <w:color w:val="00000A"/>
        <w:sz w:val="22"/>
        <w:szCs w:val="22"/>
      </w:r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rPr>
        <w:b w:val="0"/>
        <w:i w:val="0"/>
        <w:color w:val="00000A"/>
        <w:sz w:val="22"/>
        <w:szCs w:val="22"/>
      </w:rPr>
    </w:lvl>
    <w:lvl w:ilvl="7">
      <w:start w:val="1"/>
      <w:numFmt w:val="lowerLetter"/>
      <w:lvlText w:val="%8."/>
      <w:lvlJc w:val="left"/>
      <w:pPr>
        <w:ind w:left="2880" w:hanging="360"/>
      </w:pPr>
      <w:rPr>
        <w:b w:val="0"/>
        <w:i w:val="0"/>
        <w:color w:val="00000A"/>
        <w:sz w:val="22"/>
        <w:szCs w:val="22"/>
      </w:rPr>
    </w:lvl>
    <w:lvl w:ilvl="8">
      <w:start w:val="1"/>
      <w:numFmt w:val="lowerRoman"/>
      <w:lvlText w:val="%9."/>
      <w:lvlJc w:val="left"/>
      <w:pPr>
        <w:ind w:left="3240" w:hanging="360"/>
      </w:pPr>
      <w:rPr>
        <w:b w:val="0"/>
        <w:i w:val="0"/>
        <w:color w:val="00000A"/>
        <w:sz w:val="22"/>
        <w:szCs w:val="22"/>
      </w:rPr>
    </w:lvl>
  </w:abstractNum>
  <w:abstractNum w:abstractNumId="48" w15:restartNumberingAfterBreak="0">
    <w:nsid w:val="4ACE0EB3"/>
    <w:multiLevelType w:val="multilevel"/>
    <w:tmpl w:val="26A85BAE"/>
    <w:lvl w:ilvl="0">
      <w:start w:val="1"/>
      <w:numFmt w:val="decimal"/>
      <w:lvlText w:val="%1)"/>
      <w:lvlJc w:val="left"/>
      <w:pPr>
        <w:ind w:left="700" w:hanging="340"/>
      </w:pPr>
    </w:lvl>
    <w:lvl w:ilvl="1">
      <w:start w:val="1"/>
      <w:numFmt w:val="lowerLetter"/>
      <w:lvlText w:val="%2)"/>
      <w:lvlJc w:val="left"/>
      <w:pPr>
        <w:ind w:left="740" w:hanging="360"/>
      </w:pPr>
      <w:rPr>
        <w:color w:val="000000"/>
      </w:rPr>
    </w:lvl>
    <w:lvl w:ilvl="2">
      <w:start w:val="1"/>
      <w:numFmt w:val="lowerLetter"/>
      <w:lvlText w:val="%3)"/>
      <w:lvlJc w:val="left"/>
      <w:pPr>
        <w:ind w:left="1100" w:hanging="360"/>
      </w:pPr>
      <w:rPr>
        <w:color w:val="000000"/>
      </w:rPr>
    </w:lvl>
    <w:lvl w:ilvl="3">
      <w:start w:val="1"/>
      <w:numFmt w:val="decimal"/>
      <w:lvlText w:val="(%4)"/>
      <w:lvlJc w:val="left"/>
      <w:pPr>
        <w:ind w:left="1460" w:hanging="360"/>
      </w:pPr>
      <w:rPr>
        <w:color w:val="000000"/>
      </w:rPr>
    </w:lvl>
    <w:lvl w:ilvl="4">
      <w:start w:val="1"/>
      <w:numFmt w:val="lowerLetter"/>
      <w:lvlText w:val="(%5)"/>
      <w:lvlJc w:val="left"/>
      <w:pPr>
        <w:ind w:left="1820" w:hanging="360"/>
      </w:pPr>
      <w:rPr>
        <w:color w:val="000000"/>
      </w:rPr>
    </w:lvl>
    <w:lvl w:ilvl="5">
      <w:start w:val="1"/>
      <w:numFmt w:val="lowerRoman"/>
      <w:lvlText w:val="(%6)"/>
      <w:lvlJc w:val="left"/>
      <w:pPr>
        <w:ind w:left="2180" w:hanging="360"/>
      </w:pPr>
      <w:rPr>
        <w:color w:val="000000"/>
      </w:rPr>
    </w:lvl>
    <w:lvl w:ilvl="6">
      <w:start w:val="1"/>
      <w:numFmt w:val="decimal"/>
      <w:lvlText w:val="%7."/>
      <w:lvlJc w:val="left"/>
      <w:pPr>
        <w:ind w:left="2540" w:hanging="360"/>
      </w:pPr>
      <w:rPr>
        <w:color w:val="000000"/>
      </w:rPr>
    </w:lvl>
    <w:lvl w:ilvl="7">
      <w:start w:val="1"/>
      <w:numFmt w:val="lowerLetter"/>
      <w:lvlText w:val="%8."/>
      <w:lvlJc w:val="left"/>
      <w:pPr>
        <w:ind w:left="2900" w:hanging="360"/>
      </w:pPr>
      <w:rPr>
        <w:color w:val="000000"/>
      </w:rPr>
    </w:lvl>
    <w:lvl w:ilvl="8">
      <w:start w:val="1"/>
      <w:numFmt w:val="lowerRoman"/>
      <w:lvlText w:val="%9."/>
      <w:lvlJc w:val="left"/>
      <w:pPr>
        <w:ind w:left="3260" w:hanging="360"/>
      </w:pPr>
      <w:rPr>
        <w:color w:val="000000"/>
      </w:rPr>
    </w:lvl>
  </w:abstractNum>
  <w:abstractNum w:abstractNumId="49" w15:restartNumberingAfterBreak="0">
    <w:nsid w:val="4EFC5590"/>
    <w:multiLevelType w:val="multilevel"/>
    <w:tmpl w:val="610C6528"/>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4F9A19B5"/>
    <w:multiLevelType w:val="multilevel"/>
    <w:tmpl w:val="DC322E8C"/>
    <w:lvl w:ilvl="0">
      <w:start w:val="1"/>
      <w:numFmt w:val="decimal"/>
      <w:lvlText w:val="%1."/>
      <w:lvlJc w:val="left"/>
      <w:pPr>
        <w:ind w:left="360" w:hanging="360"/>
      </w:pPr>
      <w:rPr>
        <w:b w:val="0"/>
        <w:color w:val="00000A"/>
      </w:rPr>
    </w:lvl>
    <w:lvl w:ilvl="1">
      <w:start w:val="1"/>
      <w:numFmt w:val="lowerLetter"/>
      <w:lvlText w:val="%2)"/>
      <w:lvlJc w:val="left"/>
      <w:pPr>
        <w:ind w:left="720" w:hanging="360"/>
      </w:pPr>
      <w:rPr>
        <w:b w:val="0"/>
      </w:rPr>
    </w:lvl>
    <w:lvl w:ilvl="2">
      <w:start w:val="4"/>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1F67E9D"/>
    <w:multiLevelType w:val="multilevel"/>
    <w:tmpl w:val="1F74E77A"/>
    <w:lvl w:ilvl="0">
      <w:start w:val="1"/>
      <w:numFmt w:val="decimal"/>
      <w:lvlText w:val="%1."/>
      <w:lvlJc w:val="left"/>
      <w:pPr>
        <w:ind w:left="360" w:hanging="360"/>
      </w:pPr>
      <w:rPr>
        <w:rFonts w:ascii="Arial" w:eastAsia="Arial" w:hAnsi="Arial" w:cs="Arial"/>
        <w:i w:val="0"/>
        <w:sz w:val="22"/>
        <w:szCs w:val="22"/>
      </w:rPr>
    </w:lvl>
    <w:lvl w:ilvl="1">
      <w:start w:val="2"/>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928" w:hanging="360"/>
      </w:pPr>
    </w:lvl>
    <w:lvl w:ilvl="3">
      <w:start w:val="1"/>
      <w:numFmt w:val="decimal"/>
      <w:lvlText w:val="-.%3.%4."/>
      <w:lvlJc w:val="left"/>
      <w:pPr>
        <w:ind w:left="2880" w:hanging="360"/>
      </w:pPr>
    </w:lvl>
    <w:lvl w:ilvl="4">
      <w:start w:val="1"/>
      <w:numFmt w:val="decimal"/>
      <w:lvlText w:val="-.%3.%4.%5."/>
      <w:lvlJc w:val="left"/>
      <w:pPr>
        <w:ind w:left="3600" w:hanging="360"/>
      </w:pPr>
    </w:lvl>
    <w:lvl w:ilvl="5">
      <w:start w:val="1"/>
      <w:numFmt w:val="decimal"/>
      <w:lvlText w:val="-.%3.%4.%5.%6."/>
      <w:lvlJc w:val="left"/>
      <w:pPr>
        <w:ind w:left="4320" w:hanging="360"/>
      </w:pPr>
    </w:lvl>
    <w:lvl w:ilvl="6">
      <w:start w:val="1"/>
      <w:numFmt w:val="decimal"/>
      <w:lvlText w:val="-.%3.%4.%5.%6.%7."/>
      <w:lvlJc w:val="left"/>
      <w:pPr>
        <w:ind w:left="5040" w:hanging="360"/>
      </w:pPr>
    </w:lvl>
    <w:lvl w:ilvl="7">
      <w:start w:val="1"/>
      <w:numFmt w:val="decimal"/>
      <w:lvlText w:val="-.%3.%4.%5.%6.%7.%8."/>
      <w:lvlJc w:val="left"/>
      <w:pPr>
        <w:ind w:left="5760" w:hanging="360"/>
      </w:pPr>
    </w:lvl>
    <w:lvl w:ilvl="8">
      <w:start w:val="1"/>
      <w:numFmt w:val="decimal"/>
      <w:lvlText w:val="-.%3.%4.%5.%6.%7.%8.%9."/>
      <w:lvlJc w:val="left"/>
      <w:pPr>
        <w:ind w:left="6480" w:hanging="360"/>
      </w:pPr>
    </w:lvl>
  </w:abstractNum>
  <w:abstractNum w:abstractNumId="52" w15:restartNumberingAfterBreak="0">
    <w:nsid w:val="53E95503"/>
    <w:multiLevelType w:val="multilevel"/>
    <w:tmpl w:val="4E0EDCDC"/>
    <w:lvl w:ilvl="0">
      <w:start w:val="1"/>
      <w:numFmt w:val="decimal"/>
      <w:lvlText w:val="%1."/>
      <w:lvlJc w:val="left"/>
      <w:pPr>
        <w:ind w:left="360"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15:restartNumberingAfterBreak="0">
    <w:nsid w:val="56B7715C"/>
    <w:multiLevelType w:val="multilevel"/>
    <w:tmpl w:val="5AD0305A"/>
    <w:lvl w:ilvl="0">
      <w:start w:val="1"/>
      <w:numFmt w:val="decimal"/>
      <w:lvlText w:val="%1."/>
      <w:lvlJc w:val="left"/>
      <w:pPr>
        <w:ind w:left="360" w:hanging="360"/>
      </w:pPr>
      <w:rPr>
        <w:b w:val="0"/>
        <w:i w:val="0"/>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84E6A6C"/>
    <w:multiLevelType w:val="hybridMultilevel"/>
    <w:tmpl w:val="C9788A68"/>
    <w:lvl w:ilvl="0" w:tplc="1BF6F870">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E011262"/>
    <w:multiLevelType w:val="multilevel"/>
    <w:tmpl w:val="EB06D642"/>
    <w:lvl w:ilvl="0">
      <w:start w:val="1"/>
      <w:numFmt w:val="decimal"/>
      <w:lvlText w:val="%1."/>
      <w:lvlJc w:val="left"/>
      <w:pPr>
        <w:ind w:left="644" w:hanging="360"/>
      </w:pPr>
      <w:rPr>
        <w:rFonts w:ascii="Arial" w:eastAsia="Arial" w:hAnsi="Arial" w:cs="Arial"/>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507779D"/>
    <w:multiLevelType w:val="multilevel"/>
    <w:tmpl w:val="076869CC"/>
    <w:lvl w:ilvl="0">
      <w:start w:val="1"/>
      <w:numFmt w:val="decimal"/>
      <w:lvlText w:val="%1."/>
      <w:lvlJc w:val="left"/>
      <w:pPr>
        <w:ind w:left="1210" w:hanging="360"/>
      </w:pPr>
      <w:rPr>
        <w:rFonts w:ascii="Arial" w:eastAsia="Arial" w:hAnsi="Arial" w:cs="Arial"/>
        <w:b w:val="0"/>
        <w:sz w:val="22"/>
        <w:szCs w:val="22"/>
      </w:rPr>
    </w:lvl>
    <w:lvl w:ilvl="1">
      <w:start w:val="1"/>
      <w:numFmt w:val="bullet"/>
      <w:lvlText w:val=""/>
      <w:lvlJc w:val="left"/>
      <w:pPr>
        <w:ind w:left="850" w:firstLine="0"/>
      </w:pPr>
    </w:lvl>
    <w:lvl w:ilvl="2">
      <w:start w:val="1"/>
      <w:numFmt w:val="bullet"/>
      <w:lvlText w:val=""/>
      <w:lvlJc w:val="left"/>
      <w:pPr>
        <w:ind w:left="850" w:firstLine="0"/>
      </w:pPr>
    </w:lvl>
    <w:lvl w:ilvl="3">
      <w:start w:val="1"/>
      <w:numFmt w:val="bullet"/>
      <w:lvlText w:val=""/>
      <w:lvlJc w:val="left"/>
      <w:pPr>
        <w:ind w:left="850" w:firstLine="0"/>
      </w:pPr>
    </w:lvl>
    <w:lvl w:ilvl="4">
      <w:start w:val="1"/>
      <w:numFmt w:val="bullet"/>
      <w:lvlText w:val=""/>
      <w:lvlJc w:val="left"/>
      <w:pPr>
        <w:ind w:left="850" w:firstLine="0"/>
      </w:pPr>
    </w:lvl>
    <w:lvl w:ilvl="5">
      <w:start w:val="1"/>
      <w:numFmt w:val="bullet"/>
      <w:lvlText w:val=""/>
      <w:lvlJc w:val="left"/>
      <w:pPr>
        <w:ind w:left="850" w:firstLine="0"/>
      </w:pPr>
    </w:lvl>
    <w:lvl w:ilvl="6">
      <w:start w:val="1"/>
      <w:numFmt w:val="bullet"/>
      <w:lvlText w:val=""/>
      <w:lvlJc w:val="left"/>
      <w:pPr>
        <w:ind w:left="850" w:firstLine="0"/>
      </w:pPr>
    </w:lvl>
    <w:lvl w:ilvl="7">
      <w:start w:val="1"/>
      <w:numFmt w:val="bullet"/>
      <w:lvlText w:val=""/>
      <w:lvlJc w:val="left"/>
      <w:pPr>
        <w:ind w:left="850" w:firstLine="0"/>
      </w:pPr>
    </w:lvl>
    <w:lvl w:ilvl="8">
      <w:start w:val="1"/>
      <w:numFmt w:val="bullet"/>
      <w:lvlText w:val=""/>
      <w:lvlJc w:val="left"/>
      <w:pPr>
        <w:ind w:left="850" w:firstLine="0"/>
      </w:pPr>
    </w:lvl>
  </w:abstractNum>
  <w:abstractNum w:abstractNumId="57" w15:restartNumberingAfterBreak="0">
    <w:nsid w:val="66A16896"/>
    <w:multiLevelType w:val="multilevel"/>
    <w:tmpl w:val="21447554"/>
    <w:lvl w:ilvl="0">
      <w:start w:val="1"/>
      <w:numFmt w:val="decimal"/>
      <w:lvlText w:val="%1."/>
      <w:lvlJc w:val="left"/>
      <w:pPr>
        <w:ind w:left="1495" w:hanging="360"/>
      </w:pPr>
      <w:rPr>
        <w:rFonts w:ascii="Arial" w:eastAsia="Arial" w:hAnsi="Arial" w:cs="Arial"/>
        <w:color w:val="000000"/>
      </w:rPr>
    </w:lvl>
    <w:lvl w:ilvl="1">
      <w:start w:val="1"/>
      <w:numFmt w:val="bullet"/>
      <w:lvlText w:val=""/>
      <w:lvlJc w:val="left"/>
      <w:pPr>
        <w:ind w:left="993" w:firstLine="0"/>
      </w:pPr>
    </w:lvl>
    <w:lvl w:ilvl="2">
      <w:start w:val="1"/>
      <w:numFmt w:val="bullet"/>
      <w:lvlText w:val=""/>
      <w:lvlJc w:val="left"/>
      <w:pPr>
        <w:ind w:left="993" w:firstLine="0"/>
      </w:pPr>
    </w:lvl>
    <w:lvl w:ilvl="3">
      <w:start w:val="1"/>
      <w:numFmt w:val="bullet"/>
      <w:lvlText w:val=""/>
      <w:lvlJc w:val="left"/>
      <w:pPr>
        <w:ind w:left="993" w:firstLine="0"/>
      </w:pPr>
    </w:lvl>
    <w:lvl w:ilvl="4">
      <w:start w:val="1"/>
      <w:numFmt w:val="bullet"/>
      <w:lvlText w:val=""/>
      <w:lvlJc w:val="left"/>
      <w:pPr>
        <w:ind w:left="993" w:firstLine="0"/>
      </w:pPr>
    </w:lvl>
    <w:lvl w:ilvl="5">
      <w:start w:val="1"/>
      <w:numFmt w:val="bullet"/>
      <w:lvlText w:val=""/>
      <w:lvlJc w:val="left"/>
      <w:pPr>
        <w:ind w:left="993" w:firstLine="0"/>
      </w:pPr>
    </w:lvl>
    <w:lvl w:ilvl="6">
      <w:start w:val="1"/>
      <w:numFmt w:val="bullet"/>
      <w:lvlText w:val=""/>
      <w:lvlJc w:val="left"/>
      <w:pPr>
        <w:ind w:left="993" w:firstLine="0"/>
      </w:pPr>
    </w:lvl>
    <w:lvl w:ilvl="7">
      <w:start w:val="1"/>
      <w:numFmt w:val="bullet"/>
      <w:lvlText w:val=""/>
      <w:lvlJc w:val="left"/>
      <w:pPr>
        <w:ind w:left="993" w:firstLine="0"/>
      </w:pPr>
    </w:lvl>
    <w:lvl w:ilvl="8">
      <w:start w:val="1"/>
      <w:numFmt w:val="bullet"/>
      <w:lvlText w:val=""/>
      <w:lvlJc w:val="left"/>
      <w:pPr>
        <w:ind w:left="993" w:firstLine="0"/>
      </w:pPr>
    </w:lvl>
  </w:abstractNum>
  <w:abstractNum w:abstractNumId="58" w15:restartNumberingAfterBreak="0">
    <w:nsid w:val="6B637974"/>
    <w:multiLevelType w:val="multilevel"/>
    <w:tmpl w:val="55565776"/>
    <w:lvl w:ilvl="0">
      <w:start w:val="1"/>
      <w:numFmt w:val="decimal"/>
      <w:lvlText w:val="%1)"/>
      <w:lvlJc w:val="left"/>
      <w:pPr>
        <w:ind w:left="1920" w:hanging="360"/>
      </w:pPr>
      <w:rPr>
        <w:b w:val="0"/>
        <w:i w:val="0"/>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6BE87183"/>
    <w:multiLevelType w:val="hybridMultilevel"/>
    <w:tmpl w:val="7466C78A"/>
    <w:lvl w:ilvl="0" w:tplc="04150011">
      <w:start w:val="1"/>
      <w:numFmt w:val="decimal"/>
      <w:lvlText w:val="%1)"/>
      <w:lvlJc w:val="left"/>
      <w:pPr>
        <w:ind w:left="720" w:hanging="360"/>
      </w:pPr>
    </w:lvl>
    <w:lvl w:ilvl="1" w:tplc="7874908E">
      <w:start w:val="1"/>
      <w:numFmt w:val="decimal"/>
      <w:lvlText w:val="%2)"/>
      <w:lvlJc w:val="left"/>
      <w:pPr>
        <w:ind w:left="1440" w:hanging="360"/>
      </w:pPr>
      <w:rPr>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BE2C15"/>
    <w:multiLevelType w:val="multilevel"/>
    <w:tmpl w:val="9B48BF44"/>
    <w:lvl w:ilvl="0">
      <w:start w:val="1"/>
      <w:numFmt w:val="decimal"/>
      <w:lvlText w:val="%1)"/>
      <w:lvlJc w:val="left"/>
      <w:pPr>
        <w:ind w:left="644" w:hanging="357"/>
      </w:pPr>
      <w:rPr>
        <w:rFonts w:ascii="Arial" w:eastAsia="Arial" w:hAnsi="Arial" w:cs="Arial"/>
        <w:i w:val="0"/>
        <w:strike w:val="0"/>
      </w:rPr>
    </w:lvl>
    <w:lvl w:ilvl="1">
      <w:start w:val="1"/>
      <w:numFmt w:val="decimal"/>
      <w:lvlText w:val="%2)"/>
      <w:lvlJc w:val="left"/>
      <w:pPr>
        <w:ind w:left="1724" w:hanging="360"/>
      </w:pPr>
    </w:lvl>
    <w:lvl w:ilvl="2">
      <w:start w:val="1"/>
      <w:numFmt w:val="lowerLetter"/>
      <w:lvlText w:val="%2.%3)"/>
      <w:lvlJc w:val="left"/>
      <w:pPr>
        <w:ind w:left="2624" w:hanging="360"/>
      </w:pPr>
    </w:lvl>
    <w:lvl w:ilvl="3">
      <w:start w:val="1"/>
      <w:numFmt w:val="decimal"/>
      <w:lvlText w:val="%2.%3.%4."/>
      <w:lvlJc w:val="left"/>
      <w:pPr>
        <w:ind w:left="3164" w:hanging="360"/>
      </w:pPr>
    </w:lvl>
    <w:lvl w:ilvl="4">
      <w:start w:val="1"/>
      <w:numFmt w:val="decimal"/>
      <w:lvlText w:val="%2.%3.%4.%5."/>
      <w:lvlJc w:val="left"/>
      <w:pPr>
        <w:ind w:left="3884" w:hanging="360"/>
      </w:pPr>
    </w:lvl>
    <w:lvl w:ilvl="5">
      <w:start w:val="1"/>
      <w:numFmt w:val="decimal"/>
      <w:lvlText w:val="%2.%3.%4.%5.%6."/>
      <w:lvlJc w:val="left"/>
      <w:pPr>
        <w:ind w:left="4604" w:hanging="360"/>
      </w:pPr>
    </w:lvl>
    <w:lvl w:ilvl="6">
      <w:start w:val="1"/>
      <w:numFmt w:val="decimal"/>
      <w:lvlText w:val="%2.%3.%4.%5.%6.%7."/>
      <w:lvlJc w:val="left"/>
      <w:pPr>
        <w:ind w:left="5324" w:hanging="360"/>
      </w:pPr>
    </w:lvl>
    <w:lvl w:ilvl="7">
      <w:start w:val="1"/>
      <w:numFmt w:val="decimal"/>
      <w:lvlText w:val="%2.%3.%4.%5.%6.%7.%8."/>
      <w:lvlJc w:val="left"/>
      <w:pPr>
        <w:ind w:left="6044" w:hanging="360"/>
      </w:pPr>
    </w:lvl>
    <w:lvl w:ilvl="8">
      <w:start w:val="1"/>
      <w:numFmt w:val="decimal"/>
      <w:lvlText w:val="%2.%3.%4.%5.%6.%7.%8.%9."/>
      <w:lvlJc w:val="left"/>
      <w:pPr>
        <w:ind w:left="6764" w:hanging="360"/>
      </w:pPr>
    </w:lvl>
  </w:abstractNum>
  <w:abstractNum w:abstractNumId="61" w15:restartNumberingAfterBreak="0">
    <w:nsid w:val="6EC13381"/>
    <w:multiLevelType w:val="multilevel"/>
    <w:tmpl w:val="321E2C2E"/>
    <w:lvl w:ilvl="0">
      <w:start w:val="1"/>
      <w:numFmt w:val="decimal"/>
      <w:lvlText w:val="%1)"/>
      <w:lvlJc w:val="left"/>
      <w:pPr>
        <w:ind w:left="644" w:hanging="360"/>
      </w:pPr>
      <w:rPr>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6652D"/>
    <w:multiLevelType w:val="multilevel"/>
    <w:tmpl w:val="852C6452"/>
    <w:lvl w:ilvl="0">
      <w:numFmt w:val="bullet"/>
      <w:lvlText w:val="●"/>
      <w:lvlJc w:val="left"/>
      <w:pPr>
        <w:ind w:left="1800" w:hanging="360"/>
      </w:pPr>
      <w:rPr>
        <w:rFonts w:ascii="Noto Sans Symbols" w:eastAsia="Noto Sans Symbols" w:hAnsi="Noto Sans Symbols" w:cs="Noto Sans Symbols"/>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15:restartNumberingAfterBreak="0">
    <w:nsid w:val="747C0AD7"/>
    <w:multiLevelType w:val="multilevel"/>
    <w:tmpl w:val="32F69430"/>
    <w:lvl w:ilvl="0">
      <w:start w:val="1"/>
      <w:numFmt w:val="decimal"/>
      <w:lvlText w:val="%1)"/>
      <w:lvlJc w:val="left"/>
      <w:pPr>
        <w:ind w:left="1173" w:hanging="360"/>
      </w:pPr>
      <w:rPr>
        <w:rFonts w:ascii="Arial" w:eastAsia="Arial" w:hAnsi="Arial" w:cs="Arial"/>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770019A7"/>
    <w:multiLevelType w:val="multilevel"/>
    <w:tmpl w:val="83DE4DDC"/>
    <w:lvl w:ilvl="0">
      <w:start w:val="1"/>
      <w:numFmt w:val="decimal"/>
      <w:lvlText w:val="%1."/>
      <w:lvlJc w:val="left"/>
      <w:pPr>
        <w:ind w:left="360" w:hanging="360"/>
      </w:pPr>
      <w:rPr>
        <w:b w:val="0"/>
      </w:rPr>
    </w:lvl>
    <w:lvl w:ilvl="1">
      <w:start w:val="1"/>
      <w:numFmt w:val="decimal"/>
      <w:lvlText w:val="%2)"/>
      <w:lvlJc w:val="left"/>
      <w:pPr>
        <w:ind w:left="720" w:hanging="360"/>
      </w:pPr>
      <w:rPr>
        <w:b w:val="0"/>
      </w:rPr>
    </w:lvl>
    <w:lvl w:ilvl="2">
      <w:start w:val="4"/>
      <w:numFmt w:val="low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Noto Sans Symbols" w:eastAsia="Noto Sans Symbols" w:hAnsi="Noto Sans Symbols" w:cs="Noto Sans Symbols"/>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B3C0157"/>
    <w:multiLevelType w:val="multilevel"/>
    <w:tmpl w:val="36E2FF36"/>
    <w:lvl w:ilvl="0">
      <w:start w:val="1"/>
      <w:numFmt w:val="decimal"/>
      <w:lvlText w:val="%1."/>
      <w:lvlJc w:val="left"/>
      <w:pPr>
        <w:ind w:left="644" w:hanging="360"/>
      </w:pPr>
      <w:rPr>
        <w:rFonts w:ascii="Arial" w:eastAsia="Arial" w:hAnsi="Arial" w:cs="Arial"/>
        <w:b w:val="0"/>
        <w:sz w:val="22"/>
        <w:szCs w:val="22"/>
        <w:u w:val="no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D8238AE"/>
    <w:multiLevelType w:val="multilevel"/>
    <w:tmpl w:val="BAEC96C4"/>
    <w:lvl w:ilvl="0">
      <w:start w:val="1"/>
      <w:numFmt w:val="decimal"/>
      <w:lvlText w:val="%1."/>
      <w:lvlJc w:val="left"/>
      <w:pPr>
        <w:ind w:left="720" w:hanging="360"/>
      </w:pPr>
      <w:rPr>
        <w:sz w:val="22"/>
        <w:szCs w:val="22"/>
      </w:rPr>
    </w:lvl>
    <w:lvl w:ilvl="1">
      <w:start w:val="1"/>
      <w:numFmt w:val="lowerLetter"/>
      <w:lvlText w:val="%2."/>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DC82FAD"/>
    <w:multiLevelType w:val="multilevel"/>
    <w:tmpl w:val="5BE27730"/>
    <w:lvl w:ilvl="0">
      <w:start w:val="1"/>
      <w:numFmt w:val="decimal"/>
      <w:lvlText w:val="%1."/>
      <w:lvlJc w:val="left"/>
      <w:pPr>
        <w:ind w:left="360" w:hanging="360"/>
      </w:pPr>
      <w:rPr>
        <w:rFonts w:ascii="Arial" w:eastAsia="Arial" w:hAnsi="Arial" w:cs="Arial"/>
        <w:b w:val="0"/>
      </w:rPr>
    </w:lvl>
    <w:lvl w:ilvl="1">
      <w:start w:val="1"/>
      <w:numFmt w:val="lowerLetter"/>
      <w:lvlText w:val="%2."/>
      <w:lvlJc w:val="left"/>
      <w:pPr>
        <w:ind w:left="1080" w:hanging="360"/>
      </w:pPr>
      <w:rPr>
        <w:b w:val="0"/>
        <w:sz w:val="22"/>
        <w:szCs w:val="22"/>
      </w:r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rPr>
        <w:rFonts w:ascii="Noto Sans Symbols" w:eastAsia="Noto Sans Symbols" w:hAnsi="Noto Sans Symbols" w:cs="Noto Sans Symbols"/>
      </w:r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num w:numId="1">
    <w:abstractNumId w:val="5"/>
  </w:num>
  <w:num w:numId="2">
    <w:abstractNumId w:val="22"/>
  </w:num>
  <w:num w:numId="3">
    <w:abstractNumId w:val="29"/>
  </w:num>
  <w:num w:numId="4">
    <w:abstractNumId w:val="14"/>
  </w:num>
  <w:num w:numId="5">
    <w:abstractNumId w:val="34"/>
  </w:num>
  <w:num w:numId="6">
    <w:abstractNumId w:val="11"/>
  </w:num>
  <w:num w:numId="7">
    <w:abstractNumId w:val="13"/>
  </w:num>
  <w:num w:numId="8">
    <w:abstractNumId w:val="28"/>
  </w:num>
  <w:num w:numId="9">
    <w:abstractNumId w:val="33"/>
  </w:num>
  <w:num w:numId="10">
    <w:abstractNumId w:val="63"/>
  </w:num>
  <w:num w:numId="11">
    <w:abstractNumId w:val="58"/>
  </w:num>
  <w:num w:numId="12">
    <w:abstractNumId w:val="66"/>
  </w:num>
  <w:num w:numId="13">
    <w:abstractNumId w:val="57"/>
  </w:num>
  <w:num w:numId="14">
    <w:abstractNumId w:val="52"/>
  </w:num>
  <w:num w:numId="15">
    <w:abstractNumId w:val="41"/>
  </w:num>
  <w:num w:numId="16">
    <w:abstractNumId w:val="55"/>
  </w:num>
  <w:num w:numId="17">
    <w:abstractNumId w:val="12"/>
  </w:num>
  <w:num w:numId="18">
    <w:abstractNumId w:val="35"/>
  </w:num>
  <w:num w:numId="19">
    <w:abstractNumId w:val="19"/>
  </w:num>
  <w:num w:numId="20">
    <w:abstractNumId w:val="56"/>
  </w:num>
  <w:num w:numId="21">
    <w:abstractNumId w:val="51"/>
  </w:num>
  <w:num w:numId="22">
    <w:abstractNumId w:val="62"/>
  </w:num>
  <w:num w:numId="23">
    <w:abstractNumId w:val="48"/>
  </w:num>
  <w:num w:numId="24">
    <w:abstractNumId w:val="8"/>
  </w:num>
  <w:num w:numId="25">
    <w:abstractNumId w:val="50"/>
  </w:num>
  <w:num w:numId="26">
    <w:abstractNumId w:val="7"/>
  </w:num>
  <w:num w:numId="27">
    <w:abstractNumId w:val="9"/>
  </w:num>
  <w:num w:numId="28">
    <w:abstractNumId w:val="39"/>
  </w:num>
  <w:num w:numId="29">
    <w:abstractNumId w:val="37"/>
  </w:num>
  <w:num w:numId="30">
    <w:abstractNumId w:val="53"/>
  </w:num>
  <w:num w:numId="31">
    <w:abstractNumId w:val="17"/>
  </w:num>
  <w:num w:numId="32">
    <w:abstractNumId w:val="31"/>
  </w:num>
  <w:num w:numId="33">
    <w:abstractNumId w:val="40"/>
  </w:num>
  <w:num w:numId="34">
    <w:abstractNumId w:val="46"/>
  </w:num>
  <w:num w:numId="35">
    <w:abstractNumId w:val="38"/>
  </w:num>
  <w:num w:numId="36">
    <w:abstractNumId w:val="45"/>
  </w:num>
  <w:num w:numId="37">
    <w:abstractNumId w:val="24"/>
  </w:num>
  <w:num w:numId="38">
    <w:abstractNumId w:val="4"/>
  </w:num>
  <w:num w:numId="39">
    <w:abstractNumId w:val="6"/>
  </w:num>
  <w:num w:numId="40">
    <w:abstractNumId w:val="27"/>
  </w:num>
  <w:num w:numId="41">
    <w:abstractNumId w:val="42"/>
  </w:num>
  <w:num w:numId="42">
    <w:abstractNumId w:val="26"/>
  </w:num>
  <w:num w:numId="43">
    <w:abstractNumId w:val="0"/>
  </w:num>
  <w:num w:numId="44">
    <w:abstractNumId w:val="67"/>
  </w:num>
  <w:num w:numId="45">
    <w:abstractNumId w:val="18"/>
  </w:num>
  <w:num w:numId="46">
    <w:abstractNumId w:val="47"/>
  </w:num>
  <w:num w:numId="47">
    <w:abstractNumId w:val="30"/>
  </w:num>
  <w:num w:numId="48">
    <w:abstractNumId w:val="60"/>
  </w:num>
  <w:num w:numId="49">
    <w:abstractNumId w:val="15"/>
  </w:num>
  <w:num w:numId="50">
    <w:abstractNumId w:val="25"/>
  </w:num>
  <w:num w:numId="51">
    <w:abstractNumId w:val="3"/>
  </w:num>
  <w:num w:numId="52">
    <w:abstractNumId w:val="49"/>
  </w:num>
  <w:num w:numId="53">
    <w:abstractNumId w:val="10"/>
  </w:num>
  <w:num w:numId="54">
    <w:abstractNumId w:val="2"/>
  </w:num>
  <w:num w:numId="55">
    <w:abstractNumId w:val="64"/>
  </w:num>
  <w:num w:numId="56">
    <w:abstractNumId w:val="43"/>
  </w:num>
  <w:num w:numId="57">
    <w:abstractNumId w:val="21"/>
  </w:num>
  <w:num w:numId="58">
    <w:abstractNumId w:val="44"/>
  </w:num>
  <w:num w:numId="59">
    <w:abstractNumId w:val="16"/>
  </w:num>
  <w:num w:numId="60">
    <w:abstractNumId w:val="20"/>
  </w:num>
  <w:num w:numId="61">
    <w:abstractNumId w:val="65"/>
  </w:num>
  <w:num w:numId="62">
    <w:abstractNumId w:val="32"/>
  </w:num>
  <w:num w:numId="63">
    <w:abstractNumId w:val="61"/>
  </w:num>
  <w:num w:numId="64">
    <w:abstractNumId w:val="36"/>
  </w:num>
  <w:num w:numId="65">
    <w:abstractNumId w:val="23"/>
  </w:num>
  <w:num w:numId="66">
    <w:abstractNumId w:val="1"/>
  </w:num>
  <w:num w:numId="67">
    <w:abstractNumId w:val="54"/>
  </w:num>
  <w:num w:numId="68">
    <w:abstractNumId w:val="59"/>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etrzak Helena - ADICT">
    <w15:presenceInfo w15:providerId="AD" w15:userId="S-1-5-21-1618347547-791622951-2157606263-23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DC"/>
    <w:rsid w:val="0001011C"/>
    <w:rsid w:val="00035DE7"/>
    <w:rsid w:val="00050215"/>
    <w:rsid w:val="00066EA6"/>
    <w:rsid w:val="000A07C1"/>
    <w:rsid w:val="000C09A4"/>
    <w:rsid w:val="00103C5F"/>
    <w:rsid w:val="00117E6B"/>
    <w:rsid w:val="001314B2"/>
    <w:rsid w:val="001421CD"/>
    <w:rsid w:val="00142E8D"/>
    <w:rsid w:val="00153B9F"/>
    <w:rsid w:val="0016720D"/>
    <w:rsid w:val="001715AC"/>
    <w:rsid w:val="001B4D99"/>
    <w:rsid w:val="001B5180"/>
    <w:rsid w:val="001C0481"/>
    <w:rsid w:val="001D2664"/>
    <w:rsid w:val="001D39A9"/>
    <w:rsid w:val="001F4FA1"/>
    <w:rsid w:val="002101DF"/>
    <w:rsid w:val="0021778F"/>
    <w:rsid w:val="002604F6"/>
    <w:rsid w:val="00294479"/>
    <w:rsid w:val="002B12C9"/>
    <w:rsid w:val="002C27B7"/>
    <w:rsid w:val="002C390A"/>
    <w:rsid w:val="002D2737"/>
    <w:rsid w:val="002E1D3B"/>
    <w:rsid w:val="002F537C"/>
    <w:rsid w:val="00316392"/>
    <w:rsid w:val="00327B91"/>
    <w:rsid w:val="003305E0"/>
    <w:rsid w:val="00335FA2"/>
    <w:rsid w:val="0033639C"/>
    <w:rsid w:val="00360FC4"/>
    <w:rsid w:val="003712A7"/>
    <w:rsid w:val="00380F75"/>
    <w:rsid w:val="00382D78"/>
    <w:rsid w:val="003A6763"/>
    <w:rsid w:val="003B1DAB"/>
    <w:rsid w:val="003D3292"/>
    <w:rsid w:val="003E13F9"/>
    <w:rsid w:val="003E1A8F"/>
    <w:rsid w:val="003E1CDB"/>
    <w:rsid w:val="00404A08"/>
    <w:rsid w:val="00406D8F"/>
    <w:rsid w:val="00417F04"/>
    <w:rsid w:val="00426CB3"/>
    <w:rsid w:val="00444779"/>
    <w:rsid w:val="0044625E"/>
    <w:rsid w:val="0045120B"/>
    <w:rsid w:val="00457F3D"/>
    <w:rsid w:val="00466F57"/>
    <w:rsid w:val="00466F6E"/>
    <w:rsid w:val="004775FB"/>
    <w:rsid w:val="0049351B"/>
    <w:rsid w:val="0049448B"/>
    <w:rsid w:val="004C3E8D"/>
    <w:rsid w:val="004D3D8E"/>
    <w:rsid w:val="004E3994"/>
    <w:rsid w:val="004F0A7A"/>
    <w:rsid w:val="00511811"/>
    <w:rsid w:val="00521CBB"/>
    <w:rsid w:val="0054352F"/>
    <w:rsid w:val="00590BD6"/>
    <w:rsid w:val="005B152B"/>
    <w:rsid w:val="005B367D"/>
    <w:rsid w:val="005D264E"/>
    <w:rsid w:val="005D46B1"/>
    <w:rsid w:val="005D656C"/>
    <w:rsid w:val="005F2183"/>
    <w:rsid w:val="00640518"/>
    <w:rsid w:val="006512B7"/>
    <w:rsid w:val="00674A6D"/>
    <w:rsid w:val="00674DA5"/>
    <w:rsid w:val="006845D3"/>
    <w:rsid w:val="00687996"/>
    <w:rsid w:val="006A020F"/>
    <w:rsid w:val="006A2FE6"/>
    <w:rsid w:val="006A4028"/>
    <w:rsid w:val="006B12B5"/>
    <w:rsid w:val="006C011D"/>
    <w:rsid w:val="006F163B"/>
    <w:rsid w:val="007324E4"/>
    <w:rsid w:val="00762224"/>
    <w:rsid w:val="00784337"/>
    <w:rsid w:val="007B35F2"/>
    <w:rsid w:val="007B54BD"/>
    <w:rsid w:val="007F51A7"/>
    <w:rsid w:val="00807E09"/>
    <w:rsid w:val="0083042F"/>
    <w:rsid w:val="00832ECF"/>
    <w:rsid w:val="00854B44"/>
    <w:rsid w:val="0085735E"/>
    <w:rsid w:val="00867194"/>
    <w:rsid w:val="00880A39"/>
    <w:rsid w:val="00887124"/>
    <w:rsid w:val="008A680A"/>
    <w:rsid w:val="008B20E4"/>
    <w:rsid w:val="008B4A05"/>
    <w:rsid w:val="008B4A1A"/>
    <w:rsid w:val="008C5497"/>
    <w:rsid w:val="008D6F14"/>
    <w:rsid w:val="008E3A5B"/>
    <w:rsid w:val="008E59E7"/>
    <w:rsid w:val="00921289"/>
    <w:rsid w:val="00926AD4"/>
    <w:rsid w:val="009362E2"/>
    <w:rsid w:val="009429FA"/>
    <w:rsid w:val="009442DF"/>
    <w:rsid w:val="009576D9"/>
    <w:rsid w:val="00974E97"/>
    <w:rsid w:val="00986AB4"/>
    <w:rsid w:val="00986E0B"/>
    <w:rsid w:val="009C6011"/>
    <w:rsid w:val="009C6339"/>
    <w:rsid w:val="009D00FF"/>
    <w:rsid w:val="009D7A9C"/>
    <w:rsid w:val="009E1451"/>
    <w:rsid w:val="009E2519"/>
    <w:rsid w:val="009E5DA8"/>
    <w:rsid w:val="00A048F8"/>
    <w:rsid w:val="00A24798"/>
    <w:rsid w:val="00A70B15"/>
    <w:rsid w:val="00A71EA4"/>
    <w:rsid w:val="00A735CC"/>
    <w:rsid w:val="00A81EAA"/>
    <w:rsid w:val="00A90CF7"/>
    <w:rsid w:val="00A96D26"/>
    <w:rsid w:val="00AB7CDC"/>
    <w:rsid w:val="00AC4724"/>
    <w:rsid w:val="00AC56E6"/>
    <w:rsid w:val="00B001DC"/>
    <w:rsid w:val="00B03885"/>
    <w:rsid w:val="00B15313"/>
    <w:rsid w:val="00B1786B"/>
    <w:rsid w:val="00B202EA"/>
    <w:rsid w:val="00B460A0"/>
    <w:rsid w:val="00B818A4"/>
    <w:rsid w:val="00BA30A0"/>
    <w:rsid w:val="00BB0142"/>
    <w:rsid w:val="00BB6D30"/>
    <w:rsid w:val="00BB7267"/>
    <w:rsid w:val="00BD368B"/>
    <w:rsid w:val="00C01127"/>
    <w:rsid w:val="00C11C8E"/>
    <w:rsid w:val="00C13735"/>
    <w:rsid w:val="00C2201B"/>
    <w:rsid w:val="00C42143"/>
    <w:rsid w:val="00C70D00"/>
    <w:rsid w:val="00CA3064"/>
    <w:rsid w:val="00CB3B85"/>
    <w:rsid w:val="00CD0CA1"/>
    <w:rsid w:val="00CE45D8"/>
    <w:rsid w:val="00CE55E6"/>
    <w:rsid w:val="00D031F2"/>
    <w:rsid w:val="00D063DE"/>
    <w:rsid w:val="00D343AB"/>
    <w:rsid w:val="00D46F08"/>
    <w:rsid w:val="00D6232B"/>
    <w:rsid w:val="00D6306F"/>
    <w:rsid w:val="00D70AEF"/>
    <w:rsid w:val="00D71C53"/>
    <w:rsid w:val="00D92C32"/>
    <w:rsid w:val="00D96632"/>
    <w:rsid w:val="00DA7738"/>
    <w:rsid w:val="00DA7AEA"/>
    <w:rsid w:val="00DB2D12"/>
    <w:rsid w:val="00DE7E54"/>
    <w:rsid w:val="00E04666"/>
    <w:rsid w:val="00E42AF4"/>
    <w:rsid w:val="00E74D95"/>
    <w:rsid w:val="00E82FC9"/>
    <w:rsid w:val="00E83FFB"/>
    <w:rsid w:val="00E9177B"/>
    <w:rsid w:val="00EB37E5"/>
    <w:rsid w:val="00ED6B34"/>
    <w:rsid w:val="00EE0F26"/>
    <w:rsid w:val="00EF5ECA"/>
    <w:rsid w:val="00F27463"/>
    <w:rsid w:val="00F33939"/>
    <w:rsid w:val="00F62C34"/>
    <w:rsid w:val="00F80281"/>
    <w:rsid w:val="00F82538"/>
    <w:rsid w:val="00F8393D"/>
    <w:rsid w:val="00F84138"/>
    <w:rsid w:val="00FC0F04"/>
    <w:rsid w:val="00FD1A54"/>
    <w:rsid w:val="00FE512A"/>
    <w:rsid w:val="00FE6719"/>
    <w:rsid w:val="00FF17B0"/>
    <w:rsid w:val="00FF5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524BB"/>
  <w15:docId w15:val="{11E076E5-A8BB-4AFD-9DB8-71C11A5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rsid w:val="00A71EA4"/>
    <w:pPr>
      <w:keepNext/>
      <w:keepLines/>
      <w:spacing w:before="400" w:after="120"/>
      <w:outlineLvl w:val="0"/>
    </w:pPr>
    <w:rPr>
      <w:sz w:val="40"/>
      <w:szCs w:val="40"/>
    </w:rPr>
  </w:style>
  <w:style w:type="paragraph" w:styleId="Nagwek2">
    <w:name w:val="heading 2"/>
    <w:basedOn w:val="Normalny"/>
    <w:next w:val="Normalny"/>
    <w:uiPriority w:val="9"/>
    <w:semiHidden/>
    <w:unhideWhenUsed/>
    <w:qFormat/>
    <w:rsid w:val="00A71EA4"/>
    <w:pPr>
      <w:keepNext/>
      <w:keepLines/>
      <w:spacing w:before="360" w:after="120"/>
      <w:outlineLvl w:val="1"/>
    </w:pPr>
    <w:rPr>
      <w:sz w:val="32"/>
      <w:szCs w:val="32"/>
    </w:rPr>
  </w:style>
  <w:style w:type="paragraph" w:styleId="Nagwek3">
    <w:name w:val="heading 3"/>
    <w:basedOn w:val="Normalny"/>
    <w:next w:val="Normalny"/>
    <w:uiPriority w:val="9"/>
    <w:semiHidden/>
    <w:unhideWhenUsed/>
    <w:qFormat/>
    <w:rsid w:val="00A71EA4"/>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rsid w:val="00A71EA4"/>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rsid w:val="00A71EA4"/>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A71EA4"/>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rsid w:val="00A71EA4"/>
    <w:pPr>
      <w:keepNext/>
      <w:keepLines/>
      <w:spacing w:after="60"/>
    </w:pPr>
    <w:rPr>
      <w:sz w:val="52"/>
      <w:szCs w:val="52"/>
    </w:rPr>
  </w:style>
  <w:style w:type="paragraph" w:styleId="Podtytu">
    <w:name w:val="Subtitle"/>
    <w:basedOn w:val="Normalny"/>
    <w:next w:val="Normalny"/>
    <w:uiPriority w:val="11"/>
    <w:qFormat/>
    <w:rsid w:val="00A71EA4"/>
    <w:pPr>
      <w:keepNext/>
      <w:keepLines/>
      <w:spacing w:after="320"/>
    </w:pPr>
    <w:rPr>
      <w:color w:val="666666"/>
      <w:sz w:val="30"/>
      <w:szCs w:val="30"/>
    </w:rPr>
  </w:style>
  <w:style w:type="character" w:styleId="Hipercze">
    <w:name w:val="Hyperlink"/>
    <w:basedOn w:val="Domylnaczcionkaakapitu"/>
    <w:uiPriority w:val="99"/>
    <w:unhideWhenUsed/>
    <w:rsid w:val="00380F75"/>
    <w:rPr>
      <w:color w:val="0000FF" w:themeColor="hyperlink"/>
      <w:u w:val="single"/>
    </w:rPr>
  </w:style>
  <w:style w:type="character" w:styleId="Nierozpoznanawzmianka">
    <w:name w:val="Unresolved Mention"/>
    <w:basedOn w:val="Domylnaczcionkaakapitu"/>
    <w:uiPriority w:val="99"/>
    <w:semiHidden/>
    <w:unhideWhenUsed/>
    <w:rsid w:val="00380F75"/>
    <w:rPr>
      <w:color w:val="605E5C"/>
      <w:shd w:val="clear" w:color="auto" w:fill="E1DFDD"/>
    </w:rPr>
  </w:style>
  <w:style w:type="paragraph" w:styleId="Akapitzlist">
    <w:name w:val="List Paragraph"/>
    <w:basedOn w:val="Normalny"/>
    <w:uiPriority w:val="34"/>
    <w:qFormat/>
    <w:rsid w:val="00887124"/>
    <w:pPr>
      <w:ind w:left="720"/>
      <w:contextualSpacing/>
    </w:pPr>
  </w:style>
  <w:style w:type="paragraph" w:styleId="NormalnyWeb">
    <w:name w:val="Normal (Web)"/>
    <w:basedOn w:val="Normalny"/>
    <w:uiPriority w:val="99"/>
    <w:semiHidden/>
    <w:unhideWhenUsed/>
    <w:rsid w:val="00EB37E5"/>
    <w:pPr>
      <w:spacing w:before="100" w:beforeAutospacing="1" w:after="100" w:afterAutospacing="1" w:line="240" w:lineRule="auto"/>
    </w:pPr>
    <w:rPr>
      <w:rFonts w:ascii="Times New Roman" w:eastAsia="Times New Roman" w:hAnsi="Times New Roman" w:cs="Times New Roman"/>
      <w:sz w:val="24"/>
      <w:szCs w:val="24"/>
      <w:lang w:val="pl-PL"/>
    </w:rPr>
  </w:style>
  <w:style w:type="table" w:customStyle="1" w:styleId="TableNormal1">
    <w:name w:val="Table Normal1"/>
    <w:rsid w:val="00A71EA4"/>
    <w:pPr>
      <w:spacing w:line="240" w:lineRule="auto"/>
    </w:pPr>
    <w:rPr>
      <w:lang w:val="pl-PL"/>
    </w:rPr>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sid w:val="00A71EA4"/>
    <w:pPr>
      <w:spacing w:line="240" w:lineRule="auto"/>
    </w:pPr>
    <w:rPr>
      <w:sz w:val="20"/>
      <w:szCs w:val="20"/>
      <w:lang w:val="pl-PL"/>
    </w:rPr>
  </w:style>
  <w:style w:type="character" w:customStyle="1" w:styleId="TekstkomentarzaZnak">
    <w:name w:val="Tekst komentarza Znak"/>
    <w:basedOn w:val="Domylnaczcionkaakapitu"/>
    <w:link w:val="Tekstkomentarza"/>
    <w:uiPriority w:val="99"/>
    <w:semiHidden/>
    <w:rsid w:val="00A71EA4"/>
    <w:rPr>
      <w:sz w:val="20"/>
      <w:szCs w:val="20"/>
      <w:lang w:val="pl-PL"/>
    </w:rPr>
  </w:style>
  <w:style w:type="character" w:styleId="Odwoaniedokomentarza">
    <w:name w:val="annotation reference"/>
    <w:basedOn w:val="Domylnaczcionkaakapitu"/>
    <w:uiPriority w:val="99"/>
    <w:semiHidden/>
    <w:unhideWhenUsed/>
    <w:rsid w:val="00A71EA4"/>
    <w:rPr>
      <w:sz w:val="16"/>
      <w:szCs w:val="16"/>
    </w:rPr>
  </w:style>
  <w:style w:type="paragraph" w:styleId="Nagwek">
    <w:name w:val="header"/>
    <w:basedOn w:val="Normalny"/>
    <w:link w:val="NagwekZnak"/>
    <w:uiPriority w:val="99"/>
    <w:unhideWhenUsed/>
    <w:rsid w:val="00A71EA4"/>
    <w:pPr>
      <w:tabs>
        <w:tab w:val="center" w:pos="4536"/>
        <w:tab w:val="right" w:pos="9072"/>
      </w:tabs>
      <w:spacing w:line="240" w:lineRule="auto"/>
    </w:pPr>
    <w:rPr>
      <w:lang w:val="pl-PL"/>
    </w:rPr>
  </w:style>
  <w:style w:type="character" w:customStyle="1" w:styleId="NagwekZnak">
    <w:name w:val="Nagłówek Znak"/>
    <w:basedOn w:val="Domylnaczcionkaakapitu"/>
    <w:link w:val="Nagwek"/>
    <w:uiPriority w:val="99"/>
    <w:rsid w:val="00A71EA4"/>
    <w:rPr>
      <w:lang w:val="pl-PL"/>
    </w:rPr>
  </w:style>
  <w:style w:type="paragraph" w:styleId="Stopka">
    <w:name w:val="footer"/>
    <w:basedOn w:val="Normalny"/>
    <w:link w:val="StopkaZnak"/>
    <w:uiPriority w:val="99"/>
    <w:unhideWhenUsed/>
    <w:rsid w:val="00A71EA4"/>
    <w:pPr>
      <w:tabs>
        <w:tab w:val="center" w:pos="4536"/>
        <w:tab w:val="right" w:pos="9072"/>
      </w:tabs>
      <w:spacing w:line="240" w:lineRule="auto"/>
    </w:pPr>
    <w:rPr>
      <w:lang w:val="pl-PL"/>
    </w:rPr>
  </w:style>
  <w:style w:type="character" w:customStyle="1" w:styleId="StopkaZnak">
    <w:name w:val="Stopka Znak"/>
    <w:basedOn w:val="Domylnaczcionkaakapitu"/>
    <w:link w:val="Stopka"/>
    <w:uiPriority w:val="99"/>
    <w:rsid w:val="00A71EA4"/>
    <w:rPr>
      <w:lang w:val="pl-PL"/>
    </w:rPr>
  </w:style>
  <w:style w:type="paragraph" w:styleId="Tekstdymka">
    <w:name w:val="Balloon Text"/>
    <w:basedOn w:val="Normalny"/>
    <w:link w:val="TekstdymkaZnak"/>
    <w:uiPriority w:val="99"/>
    <w:semiHidden/>
    <w:unhideWhenUsed/>
    <w:rsid w:val="00A71EA4"/>
    <w:pPr>
      <w:spacing w:line="240" w:lineRule="auto"/>
    </w:pPr>
    <w:rPr>
      <w:rFonts w:ascii="Segoe UI" w:hAnsi="Segoe UI" w:cs="Segoe UI"/>
      <w:sz w:val="18"/>
      <w:szCs w:val="18"/>
      <w:lang w:val="pl-PL"/>
    </w:rPr>
  </w:style>
  <w:style w:type="character" w:customStyle="1" w:styleId="TekstdymkaZnak">
    <w:name w:val="Tekst dymka Znak"/>
    <w:basedOn w:val="Domylnaczcionkaakapitu"/>
    <w:link w:val="Tekstdymka"/>
    <w:uiPriority w:val="99"/>
    <w:semiHidden/>
    <w:rsid w:val="00A71EA4"/>
    <w:rPr>
      <w:rFonts w:ascii="Segoe UI"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A71EA4"/>
    <w:rPr>
      <w:b/>
      <w:bCs/>
    </w:rPr>
  </w:style>
  <w:style w:type="character" w:customStyle="1" w:styleId="TematkomentarzaZnak">
    <w:name w:val="Temat komentarza Znak"/>
    <w:basedOn w:val="TekstkomentarzaZnak"/>
    <w:link w:val="Tematkomentarza"/>
    <w:uiPriority w:val="99"/>
    <w:semiHidden/>
    <w:rsid w:val="00A71EA4"/>
    <w:rPr>
      <w:b/>
      <w:bCs/>
      <w:sz w:val="20"/>
      <w:szCs w:val="20"/>
      <w:lang w:val="pl-PL"/>
    </w:rPr>
  </w:style>
  <w:style w:type="paragraph" w:styleId="Poprawka">
    <w:name w:val="Revision"/>
    <w:hidden/>
    <w:uiPriority w:val="99"/>
    <w:semiHidden/>
    <w:rsid w:val="004D3D8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2785">
      <w:bodyDiv w:val="1"/>
      <w:marLeft w:val="0"/>
      <w:marRight w:val="0"/>
      <w:marTop w:val="0"/>
      <w:marBottom w:val="0"/>
      <w:divBdr>
        <w:top w:val="none" w:sz="0" w:space="0" w:color="auto"/>
        <w:left w:val="none" w:sz="0" w:space="0" w:color="auto"/>
        <w:bottom w:val="none" w:sz="0" w:space="0" w:color="auto"/>
        <w:right w:val="none" w:sz="0" w:space="0" w:color="auto"/>
      </w:divBdr>
      <w:divsChild>
        <w:div w:id="1792165842">
          <w:marLeft w:val="0"/>
          <w:marRight w:val="0"/>
          <w:marTop w:val="0"/>
          <w:marBottom w:val="0"/>
          <w:divBdr>
            <w:top w:val="none" w:sz="0" w:space="0" w:color="auto"/>
            <w:left w:val="none" w:sz="0" w:space="0" w:color="auto"/>
            <w:bottom w:val="none" w:sz="0" w:space="0" w:color="auto"/>
            <w:right w:val="none" w:sz="0" w:space="0" w:color="auto"/>
          </w:divBdr>
        </w:div>
        <w:div w:id="1740790962">
          <w:marLeft w:val="0"/>
          <w:marRight w:val="0"/>
          <w:marTop w:val="0"/>
          <w:marBottom w:val="0"/>
          <w:divBdr>
            <w:top w:val="none" w:sz="0" w:space="0" w:color="auto"/>
            <w:left w:val="none" w:sz="0" w:space="0" w:color="auto"/>
            <w:bottom w:val="none" w:sz="0" w:space="0" w:color="auto"/>
            <w:right w:val="none" w:sz="0" w:space="0" w:color="auto"/>
          </w:divBdr>
        </w:div>
      </w:divsChild>
    </w:div>
    <w:div w:id="1903715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l.vwaw.inwestycje.mailbox@veolia.com" TargetMode="External"/><Relationship Id="rId4" Type="http://schemas.openxmlformats.org/officeDocument/2006/relationships/styles" Target="styles.xml"/><Relationship Id="rId9" Type="http://schemas.openxmlformats.org/officeDocument/2006/relationships/hyperlink" Target="mailto:inwestycje.mailbox@veolia.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zcy3YEDGJo69pQ8Quc8yyWJxYw==">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</go:docsCustomData>
</go:gDocsCustomXmlDataStorage>
</file>

<file path=customXml/itemProps1.xml><?xml version="1.0" encoding="utf-8"?>
<ds:datastoreItem xmlns:ds="http://schemas.openxmlformats.org/officeDocument/2006/customXml" ds:itemID="{B0CFE017-73FC-4923-B7C4-51C970E46EE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15813</Words>
  <Characters>94884</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Helena - ADICT</dc:creator>
  <cp:lastModifiedBy>Pietrzak Helena - ADICT</cp:lastModifiedBy>
  <cp:revision>3</cp:revision>
  <cp:lastPrinted>2025-06-05T09:55:00Z</cp:lastPrinted>
  <dcterms:created xsi:type="dcterms:W3CDTF">2026-01-16T13:17:00Z</dcterms:created>
  <dcterms:modified xsi:type="dcterms:W3CDTF">2026-01-16T13:18:00Z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ScaleCrop">
    <vt:lpwstr>false</vt:lpwstr>
  </property>
  <property fmtid="{D5CDD505-2E9C-101B-9397-08002B2CF9AE}" pid="4" name="Company">
    <vt:lpwstr>Veolia Energia Warszawa</vt:lpwstr>
  </property>
  <property fmtid="{D5CDD505-2E9C-101B-9397-08002B2CF9AE}" pid="5" name="DocSecurity">
    <vt:lpwstr>0</vt:lpwstr>
  </property>
  <property fmtid="{D5CDD505-2E9C-101B-9397-08002B2CF9AE}" pid="6" name="HyperlinksChanged">
    <vt:lpwstr>false</vt:lpwstr>
  </property>
  <property fmtid="{D5CDD505-2E9C-101B-9397-08002B2CF9AE}" pid="7" name="LinksUpToDate">
    <vt:lpwstr>false</vt:lpwstr>
  </property>
  <property fmtid="{D5CDD505-2E9C-101B-9397-08002B2CF9AE}" pid="8" name="ShareDoc">
    <vt:lpwstr>false</vt:lpwstr>
  </property>
</Properties>
</file>